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D2B" w:rsidRPr="00137E3A" w:rsidRDefault="00331D2B" w:rsidP="008203F8">
      <w:pPr>
        <w:jc w:val="center"/>
        <w:rPr>
          <w:rFonts w:hAnsi="ＭＳ ゴシック"/>
        </w:rPr>
      </w:pPr>
      <w:bookmarkStart w:id="0" w:name="_GoBack"/>
      <w:bookmarkEnd w:id="0"/>
    </w:p>
    <w:p w:rsidR="00331D2B" w:rsidRPr="00137E3A" w:rsidRDefault="00331D2B" w:rsidP="008203F8">
      <w:pPr>
        <w:jc w:val="center"/>
        <w:rPr>
          <w:rFonts w:hAnsi="ＭＳ ゴシック"/>
        </w:rPr>
      </w:pPr>
    </w:p>
    <w:p w:rsidR="00331D2B" w:rsidRPr="00137E3A" w:rsidRDefault="00331D2B" w:rsidP="008203F8">
      <w:pPr>
        <w:jc w:val="center"/>
        <w:rPr>
          <w:rFonts w:hAnsi="ＭＳ ゴシック"/>
        </w:rPr>
      </w:pPr>
    </w:p>
    <w:p w:rsidR="00331D2B" w:rsidRPr="00137E3A" w:rsidRDefault="00331D2B" w:rsidP="008203F8">
      <w:pPr>
        <w:jc w:val="center"/>
        <w:rPr>
          <w:rFonts w:hAnsi="ＭＳ ゴシック"/>
        </w:rPr>
      </w:pPr>
    </w:p>
    <w:p w:rsidR="00331D2B" w:rsidRPr="00137E3A" w:rsidRDefault="00331D2B" w:rsidP="008203F8">
      <w:pPr>
        <w:jc w:val="center"/>
        <w:rPr>
          <w:rFonts w:hAnsi="ＭＳ ゴシック"/>
        </w:rPr>
      </w:pPr>
    </w:p>
    <w:p w:rsidR="00331D2B" w:rsidRPr="00137E3A" w:rsidRDefault="00331D2B" w:rsidP="008203F8">
      <w:pPr>
        <w:jc w:val="center"/>
        <w:rPr>
          <w:rFonts w:hAnsi="ＭＳ ゴシック"/>
        </w:rPr>
      </w:pPr>
    </w:p>
    <w:p w:rsidR="00331D2B" w:rsidRPr="00137E3A" w:rsidRDefault="00331D2B" w:rsidP="008203F8">
      <w:pPr>
        <w:jc w:val="center"/>
        <w:rPr>
          <w:rFonts w:hAnsi="ＭＳ ゴシック"/>
        </w:rPr>
      </w:pPr>
    </w:p>
    <w:p w:rsidR="00331D2B" w:rsidRPr="00137E3A" w:rsidRDefault="00331D2B" w:rsidP="008203F8">
      <w:pPr>
        <w:jc w:val="center"/>
        <w:rPr>
          <w:rFonts w:hAnsi="ＭＳ ゴシック"/>
        </w:rPr>
      </w:pPr>
    </w:p>
    <w:p w:rsidR="00331D2B" w:rsidRPr="00137E3A" w:rsidRDefault="00331D2B"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31D2B" w:rsidRPr="00137E3A" w:rsidTr="00924DB4">
        <w:trPr>
          <w:trHeight w:val="1611"/>
        </w:trPr>
        <w:tc>
          <w:tcPr>
            <w:tcW w:w="7655" w:type="dxa"/>
            <w:tcBorders>
              <w:top w:val="single" w:sz="4" w:space="0" w:color="auto"/>
              <w:bottom w:val="single" w:sz="4" w:space="0" w:color="auto"/>
            </w:tcBorders>
          </w:tcPr>
          <w:p w:rsidR="00331D2B" w:rsidRPr="00137E3A" w:rsidRDefault="00331D2B" w:rsidP="008203F8">
            <w:pPr>
              <w:jc w:val="center"/>
              <w:rPr>
                <w:rFonts w:hAnsi="ＭＳ ゴシック"/>
                <w:b/>
                <w:sz w:val="44"/>
              </w:rPr>
            </w:pPr>
          </w:p>
          <w:p w:rsidR="00331D2B" w:rsidRDefault="00331D2B" w:rsidP="00DB4FB9">
            <w:pPr>
              <w:ind w:right="-153"/>
              <w:jc w:val="center"/>
              <w:rPr>
                <w:b/>
                <w:sz w:val="44"/>
              </w:rPr>
            </w:pPr>
            <w:r>
              <w:rPr>
                <w:rFonts w:hint="eastAsia"/>
                <w:b/>
                <w:sz w:val="44"/>
              </w:rPr>
              <w:t>２５５３</w:t>
            </w:r>
            <w:r w:rsidR="002F3E3D" w:rsidRPr="00D135AA">
              <w:rPr>
                <w:rFonts w:hAnsi="ＭＳ ゴシック" w:hint="eastAsia"/>
                <w:b/>
                <w:sz w:val="44"/>
              </w:rPr>
              <w:t>．</w:t>
            </w:r>
            <w:r w:rsidRPr="00137E3A">
              <w:rPr>
                <w:rFonts w:hint="eastAsia"/>
                <w:b/>
                <w:sz w:val="44"/>
              </w:rPr>
              <w:t>保税蔵置場在庫状況照会</w:t>
            </w:r>
          </w:p>
          <w:p w:rsidR="00331D2B" w:rsidRPr="00137E3A" w:rsidRDefault="00331D2B" w:rsidP="00F03D4C">
            <w:pPr>
              <w:ind w:right="-153" w:firstLineChars="598" w:firstLine="2505"/>
              <w:jc w:val="center"/>
              <w:rPr>
                <w:rFonts w:hAnsi="ＭＳ ゴシック"/>
                <w:b/>
                <w:sz w:val="44"/>
              </w:rPr>
            </w:pPr>
            <w:r w:rsidRPr="00137E3A">
              <w:rPr>
                <w:rFonts w:hint="eastAsia"/>
                <w:b/>
                <w:sz w:val="44"/>
              </w:rPr>
              <w:t>（輸出）</w:t>
            </w:r>
          </w:p>
          <w:p w:rsidR="00331D2B" w:rsidRPr="00137E3A" w:rsidRDefault="00331D2B" w:rsidP="008203F8">
            <w:pPr>
              <w:jc w:val="center"/>
              <w:rPr>
                <w:rFonts w:hAnsi="ＭＳ ゴシック"/>
                <w:b/>
                <w:sz w:val="44"/>
              </w:rPr>
            </w:pPr>
          </w:p>
        </w:tc>
      </w:tr>
    </w:tbl>
    <w:p w:rsidR="00331D2B" w:rsidRPr="00137E3A" w:rsidRDefault="00331D2B" w:rsidP="008203F8">
      <w:pPr>
        <w:jc w:val="center"/>
        <w:rPr>
          <w:rFonts w:hAnsi="ＭＳ ゴシック"/>
          <w:sz w:val="44"/>
          <w:szCs w:val="44"/>
        </w:rPr>
      </w:pPr>
    </w:p>
    <w:p w:rsidR="00331D2B" w:rsidRPr="00137E3A" w:rsidRDefault="00331D2B" w:rsidP="008203F8">
      <w:pPr>
        <w:jc w:val="center"/>
        <w:rPr>
          <w:rFonts w:hAnsi="ＭＳ ゴシック"/>
          <w:sz w:val="44"/>
          <w:szCs w:val="44"/>
        </w:rPr>
      </w:pPr>
    </w:p>
    <w:p w:rsidR="00331D2B" w:rsidRPr="00137E3A" w:rsidRDefault="00331D2B" w:rsidP="008203F8">
      <w:pPr>
        <w:jc w:val="center"/>
        <w:rPr>
          <w:rFonts w:hAnsi="ＭＳ ゴシック"/>
          <w:sz w:val="44"/>
          <w:szCs w:val="44"/>
        </w:rPr>
      </w:pPr>
    </w:p>
    <w:p w:rsidR="00331D2B" w:rsidRPr="00137E3A" w:rsidRDefault="00331D2B" w:rsidP="008203F8">
      <w:pPr>
        <w:jc w:val="center"/>
        <w:rPr>
          <w:rFonts w:hAnsi="ＭＳ ゴシック"/>
          <w:sz w:val="44"/>
          <w:szCs w:val="44"/>
        </w:rPr>
      </w:pPr>
    </w:p>
    <w:p w:rsidR="00331D2B" w:rsidRPr="00137E3A" w:rsidRDefault="00331D2B" w:rsidP="008203F8">
      <w:pPr>
        <w:jc w:val="center"/>
        <w:rPr>
          <w:rFonts w:hAnsi="ＭＳ ゴシック"/>
          <w:sz w:val="44"/>
          <w:szCs w:val="44"/>
        </w:rPr>
      </w:pPr>
    </w:p>
    <w:p w:rsidR="00331D2B" w:rsidRPr="00137E3A" w:rsidRDefault="00331D2B" w:rsidP="008203F8">
      <w:pPr>
        <w:jc w:val="center"/>
        <w:rPr>
          <w:rFonts w:hAnsi="ＭＳ ゴシック"/>
          <w:sz w:val="44"/>
          <w:szCs w:val="44"/>
        </w:rPr>
      </w:pPr>
    </w:p>
    <w:p w:rsidR="00331D2B" w:rsidRPr="00137E3A" w:rsidRDefault="00331D2B"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31D2B" w:rsidRPr="00137E3A" w:rsidTr="00C7414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31D2B" w:rsidRPr="00137E3A" w:rsidRDefault="00331D2B" w:rsidP="008203F8">
            <w:pPr>
              <w:jc w:val="center"/>
              <w:rPr>
                <w:rFonts w:hAnsi="ＭＳ ゴシック"/>
              </w:rPr>
            </w:pPr>
            <w:r w:rsidRPr="00137E3A">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31D2B" w:rsidRPr="00137E3A" w:rsidRDefault="00AF7A36" w:rsidP="008203F8">
            <w:pPr>
              <w:jc w:val="center"/>
              <w:rPr>
                <w:rFonts w:hAnsi="ＭＳ ゴシック"/>
              </w:rPr>
            </w:pPr>
            <w:r>
              <w:rPr>
                <w:rFonts w:hAnsi="ＭＳ ゴシック" w:hint="eastAsia"/>
              </w:rPr>
              <w:t>業務名</w:t>
            </w:r>
          </w:p>
        </w:tc>
      </w:tr>
      <w:tr w:rsidR="00331D2B" w:rsidRPr="00137E3A" w:rsidTr="00C7414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31D2B" w:rsidRPr="00137E3A" w:rsidRDefault="00331D2B" w:rsidP="008203F8">
            <w:pPr>
              <w:jc w:val="center"/>
              <w:rPr>
                <w:rFonts w:hAnsi="ＭＳ ゴシック"/>
              </w:rPr>
            </w:pPr>
            <w:r w:rsidRPr="00137E3A">
              <w:rPr>
                <w:rFonts w:hint="eastAsia"/>
              </w:rPr>
              <w:t>ＩＷＨ</w:t>
            </w:r>
          </w:p>
        </w:tc>
        <w:tc>
          <w:tcPr>
            <w:tcW w:w="4253" w:type="dxa"/>
            <w:tcBorders>
              <w:top w:val="single" w:sz="4" w:space="0" w:color="auto"/>
              <w:left w:val="single" w:sz="4" w:space="0" w:color="auto"/>
              <w:bottom w:val="single" w:sz="4" w:space="0" w:color="auto"/>
              <w:right w:val="single" w:sz="4" w:space="0" w:color="auto"/>
            </w:tcBorders>
            <w:vAlign w:val="center"/>
          </w:tcPr>
          <w:p w:rsidR="00331D2B" w:rsidRPr="00137E3A" w:rsidRDefault="00331D2B" w:rsidP="008203F8">
            <w:pPr>
              <w:jc w:val="center"/>
              <w:rPr>
                <w:rFonts w:hAnsi="ＭＳ ゴシック"/>
              </w:rPr>
            </w:pPr>
            <w:r w:rsidRPr="00137E3A">
              <w:rPr>
                <w:rFonts w:hint="eastAsia"/>
              </w:rPr>
              <w:t>保税蔵置場在庫状況照会（輸出）</w:t>
            </w:r>
          </w:p>
        </w:tc>
      </w:tr>
    </w:tbl>
    <w:p w:rsidR="00331D2B" w:rsidRPr="00137E3A" w:rsidRDefault="00331D2B">
      <w:pPr>
        <w:jc w:val="left"/>
        <w:rPr>
          <w:rFonts w:hAnsi="ＭＳ ゴシック"/>
        </w:rPr>
      </w:pPr>
    </w:p>
    <w:p w:rsidR="00331D2B" w:rsidRPr="00137E3A" w:rsidRDefault="00331D2B" w:rsidP="007E3A62">
      <w:pPr>
        <w:autoSpaceDE w:val="0"/>
        <w:autoSpaceDN w:val="0"/>
        <w:adjustRightInd w:val="0"/>
        <w:jc w:val="left"/>
        <w:rPr>
          <w:rFonts w:hAnsi="ＭＳ ゴシック"/>
          <w:szCs w:val="22"/>
        </w:rPr>
      </w:pPr>
      <w:r w:rsidRPr="00137E3A">
        <w:rPr>
          <w:rFonts w:hAnsi="ＭＳ ゴシック"/>
        </w:rPr>
        <w:br w:type="page"/>
      </w:r>
      <w:r w:rsidRPr="00137E3A">
        <w:rPr>
          <w:rFonts w:hAnsi="ＭＳ ゴシック" w:cs="ＭＳ 明朝" w:hint="eastAsia"/>
          <w:color w:val="000000"/>
          <w:szCs w:val="22"/>
        </w:rPr>
        <w:lastRenderedPageBreak/>
        <w:t>１．業務概要</w:t>
      </w:r>
    </w:p>
    <w:p w:rsidR="00331D2B" w:rsidRPr="00137E3A" w:rsidRDefault="00331D2B" w:rsidP="005B419B">
      <w:pPr>
        <w:ind w:leftChars="200" w:left="397" w:firstLineChars="100" w:firstLine="198"/>
      </w:pPr>
      <w:r w:rsidRPr="00137E3A">
        <w:rPr>
          <w:rFonts w:hint="eastAsia"/>
        </w:rPr>
        <w:t>保税蔵置場に蔵置されている</w:t>
      </w:r>
      <w:r>
        <w:rPr>
          <w:rFonts w:hint="eastAsia"/>
        </w:rPr>
        <w:t>輸出</w:t>
      </w:r>
      <w:r w:rsidRPr="00137E3A">
        <w:rPr>
          <w:rFonts w:hint="eastAsia"/>
        </w:rPr>
        <w:t>貨物</w:t>
      </w:r>
      <w:r>
        <w:rPr>
          <w:rFonts w:hint="eastAsia"/>
        </w:rPr>
        <w:t>情報</w:t>
      </w:r>
      <w:r w:rsidRPr="00137E3A">
        <w:rPr>
          <w:rFonts w:hint="eastAsia"/>
        </w:rPr>
        <w:t>について、混載業単位、航空会社単位等（照会パターンは９通り）に照会する。</w:t>
      </w:r>
    </w:p>
    <w:p w:rsidR="00331D2B" w:rsidRPr="00137E3A" w:rsidRDefault="00331D2B" w:rsidP="007E3A62">
      <w:pPr>
        <w:autoSpaceDE w:val="0"/>
        <w:autoSpaceDN w:val="0"/>
        <w:adjustRightInd w:val="0"/>
        <w:jc w:val="left"/>
        <w:rPr>
          <w:rFonts w:hAnsi="ＭＳ ゴシック"/>
          <w:szCs w:val="22"/>
        </w:rPr>
      </w:pPr>
    </w:p>
    <w:p w:rsidR="00331D2B" w:rsidRPr="00137E3A" w:rsidRDefault="00331D2B" w:rsidP="007E3A62">
      <w:pPr>
        <w:autoSpaceDE w:val="0"/>
        <w:autoSpaceDN w:val="0"/>
        <w:adjustRightInd w:val="0"/>
        <w:jc w:val="left"/>
        <w:rPr>
          <w:rFonts w:hAnsi="ＭＳ ゴシック"/>
          <w:szCs w:val="22"/>
        </w:rPr>
      </w:pPr>
      <w:r w:rsidRPr="00137E3A">
        <w:rPr>
          <w:rFonts w:hAnsi="ＭＳ ゴシック" w:cs="ＭＳ 明朝" w:hint="eastAsia"/>
          <w:color w:val="000000"/>
          <w:szCs w:val="22"/>
        </w:rPr>
        <w:t>２．入力者</w:t>
      </w:r>
    </w:p>
    <w:p w:rsidR="00331D2B" w:rsidRPr="00137E3A" w:rsidRDefault="00331D2B" w:rsidP="005B419B">
      <w:pPr>
        <w:autoSpaceDE w:val="0"/>
        <w:autoSpaceDN w:val="0"/>
        <w:adjustRightInd w:val="0"/>
        <w:ind w:leftChars="225" w:left="446" w:firstLineChars="100" w:firstLine="198"/>
        <w:jc w:val="left"/>
        <w:rPr>
          <w:rFonts w:hAnsi="ＭＳ ゴシック"/>
          <w:szCs w:val="22"/>
          <w:lang w:eastAsia="zh-CN"/>
        </w:rPr>
      </w:pPr>
      <w:r w:rsidRPr="00137E3A">
        <w:rPr>
          <w:rFonts w:hint="eastAsia"/>
          <w:lang w:eastAsia="zh-CN"/>
        </w:rPr>
        <w:t>税関</w:t>
      </w:r>
      <w:r w:rsidR="00F03D4C" w:rsidRPr="00320962">
        <w:rPr>
          <w:rFonts w:hint="eastAsia"/>
          <w:lang w:eastAsia="zh-CN"/>
        </w:rPr>
        <w:t>、航空会社</w:t>
      </w:r>
      <w:r w:rsidRPr="00137E3A">
        <w:rPr>
          <w:rFonts w:hint="eastAsia"/>
          <w:lang w:eastAsia="zh-CN"/>
        </w:rPr>
        <w:t>、</w:t>
      </w:r>
      <w:r w:rsidRPr="00320962">
        <w:rPr>
          <w:rFonts w:hint="eastAsia"/>
          <w:lang w:eastAsia="zh-CN"/>
        </w:rPr>
        <w:t>保税蔵置場</w:t>
      </w:r>
    </w:p>
    <w:p w:rsidR="00331D2B" w:rsidRPr="00137E3A" w:rsidRDefault="00331D2B" w:rsidP="007E3A62">
      <w:pPr>
        <w:autoSpaceDE w:val="0"/>
        <w:autoSpaceDN w:val="0"/>
        <w:adjustRightInd w:val="0"/>
        <w:jc w:val="left"/>
        <w:rPr>
          <w:rFonts w:hAnsi="ＭＳ ゴシック"/>
          <w:szCs w:val="22"/>
          <w:lang w:eastAsia="zh-CN"/>
        </w:rPr>
      </w:pPr>
    </w:p>
    <w:p w:rsidR="00331D2B" w:rsidRPr="00137E3A" w:rsidRDefault="00331D2B" w:rsidP="00632B8C">
      <w:pPr>
        <w:autoSpaceDE w:val="0"/>
        <w:autoSpaceDN w:val="0"/>
        <w:adjustRightInd w:val="0"/>
        <w:jc w:val="left"/>
        <w:rPr>
          <w:rFonts w:hAnsi="ＭＳ ゴシック" w:cs="ＭＳ 明朝"/>
          <w:color w:val="000000"/>
          <w:szCs w:val="22"/>
        </w:rPr>
      </w:pPr>
      <w:r w:rsidRPr="00137E3A">
        <w:rPr>
          <w:rFonts w:hAnsi="ＭＳ ゴシック" w:cs="ＭＳ 明朝" w:hint="eastAsia"/>
          <w:color w:val="000000"/>
          <w:szCs w:val="22"/>
        </w:rPr>
        <w:t>３．制限事項</w:t>
      </w:r>
    </w:p>
    <w:p w:rsidR="00331D2B" w:rsidRPr="00137E3A" w:rsidRDefault="00331D2B" w:rsidP="005B419B">
      <w:pPr>
        <w:autoSpaceDE w:val="0"/>
        <w:autoSpaceDN w:val="0"/>
        <w:adjustRightInd w:val="0"/>
        <w:ind w:leftChars="200" w:left="397" w:firstLineChars="100" w:firstLine="198"/>
        <w:jc w:val="left"/>
        <w:rPr>
          <w:rFonts w:hAnsi="ＭＳ ゴシック" w:cs="ＭＳ 明朝"/>
          <w:color w:val="000000"/>
          <w:szCs w:val="22"/>
        </w:rPr>
      </w:pPr>
      <w:r>
        <w:rPr>
          <w:rFonts w:hAnsi="ＭＳ ゴシック" w:cs="ＭＳ 明朝" w:hint="eastAsia"/>
          <w:color w:val="000000"/>
          <w:szCs w:val="22"/>
        </w:rPr>
        <w:t>照会パターンに「０１」～「０８」が入力された場合は、１業務で処理可能なＡＷＢ件数は最大１６件とする。</w:t>
      </w:r>
    </w:p>
    <w:p w:rsidR="00331D2B" w:rsidRPr="00137E3A" w:rsidRDefault="00331D2B" w:rsidP="007E3A62">
      <w:pPr>
        <w:autoSpaceDE w:val="0"/>
        <w:autoSpaceDN w:val="0"/>
        <w:adjustRightInd w:val="0"/>
        <w:jc w:val="left"/>
        <w:rPr>
          <w:rFonts w:hAnsi="ＭＳ ゴシック"/>
          <w:szCs w:val="22"/>
        </w:rPr>
      </w:pPr>
    </w:p>
    <w:p w:rsidR="00331D2B" w:rsidRPr="00137E3A" w:rsidRDefault="00331D2B" w:rsidP="007E3A62">
      <w:pPr>
        <w:autoSpaceDE w:val="0"/>
        <w:autoSpaceDN w:val="0"/>
        <w:adjustRightInd w:val="0"/>
        <w:jc w:val="left"/>
        <w:rPr>
          <w:rFonts w:hAnsi="ＭＳ ゴシック"/>
          <w:szCs w:val="22"/>
        </w:rPr>
      </w:pPr>
      <w:r w:rsidRPr="00137E3A">
        <w:rPr>
          <w:rFonts w:hAnsi="ＭＳ ゴシック" w:cs="ＭＳ 明朝" w:hint="eastAsia"/>
          <w:color w:val="000000"/>
          <w:szCs w:val="22"/>
        </w:rPr>
        <w:t>４．入力条件</w:t>
      </w:r>
    </w:p>
    <w:p w:rsidR="00331D2B" w:rsidRPr="00137E3A" w:rsidRDefault="00331D2B" w:rsidP="005B419B">
      <w:pPr>
        <w:autoSpaceDE w:val="0"/>
        <w:autoSpaceDN w:val="0"/>
        <w:adjustRightInd w:val="0"/>
        <w:ind w:firstLineChars="100" w:firstLine="198"/>
        <w:jc w:val="left"/>
        <w:rPr>
          <w:rFonts w:hAnsi="ＭＳ ゴシック"/>
          <w:szCs w:val="22"/>
        </w:rPr>
      </w:pPr>
      <w:r w:rsidRPr="00137E3A">
        <w:rPr>
          <w:rFonts w:hAnsi="ＭＳ ゴシック" w:cs="ＭＳ 明朝" w:hint="eastAsia"/>
          <w:color w:val="000000"/>
          <w:szCs w:val="22"/>
        </w:rPr>
        <w:t>（１）入力者チェック</w:t>
      </w:r>
    </w:p>
    <w:p w:rsidR="00331D2B" w:rsidRPr="00137E3A" w:rsidRDefault="00331D2B" w:rsidP="005B419B">
      <w:pPr>
        <w:ind w:firstLineChars="400" w:firstLine="794"/>
      </w:pPr>
      <w:r w:rsidRPr="00137E3A">
        <w:rPr>
          <w:rFonts w:hAnsi="ＭＳ ゴシック" w:cs="ＭＳ 明朝" w:hint="eastAsia"/>
          <w:color w:val="000000"/>
          <w:szCs w:val="22"/>
        </w:rPr>
        <w:t>①</w:t>
      </w:r>
      <w:r w:rsidRPr="00137E3A">
        <w:rPr>
          <w:rFonts w:hint="eastAsia"/>
        </w:rPr>
        <w:t>システムに登録されている利用者であること。</w:t>
      </w:r>
    </w:p>
    <w:p w:rsidR="00331D2B" w:rsidRDefault="00331D2B" w:rsidP="005B419B">
      <w:pPr>
        <w:ind w:leftChars="401" w:left="994" w:hangingChars="100" w:hanging="198"/>
      </w:pPr>
      <w:r w:rsidRPr="00137E3A">
        <w:rPr>
          <w:rFonts w:hint="eastAsia"/>
        </w:rPr>
        <w:t>②利用者毎に照会可能なパターンが設定されており、照会可能な照会パターン番号は、以下の通りである。</w:t>
      </w:r>
    </w:p>
    <w:p w:rsidR="00331D2B" w:rsidRPr="00137E3A" w:rsidRDefault="00331D2B" w:rsidP="005B419B">
      <w:pPr>
        <w:numPr>
          <w:ins w:id="1" w:author="Unknown" w:date="2007-03-06T14:24:00Z"/>
        </w:numPr>
        <w:ind w:leftChars="401" w:left="994" w:hangingChars="100" w:hanging="198"/>
        <w:jc w:val="center"/>
      </w:pPr>
      <w:r>
        <w:rPr>
          <w:rFonts w:hint="eastAsia"/>
        </w:rPr>
        <w:t>表１　照会パターン番号別入力利用者コード表</w:t>
      </w:r>
    </w:p>
    <w:p w:rsidR="00331D2B" w:rsidRPr="00137E3A" w:rsidRDefault="00331D2B" w:rsidP="005B419B">
      <w:pPr>
        <w:numPr>
          <w:ins w:id="2" w:author="Unknown" w:date="2007-03-06T14:22:00Z"/>
        </w:numPr>
        <w:ind w:left="600" w:rightChars="646" w:right="1282"/>
        <w:jc w:val="right"/>
      </w:pPr>
      <w:r w:rsidRPr="00137E3A">
        <w:rPr>
          <w:rFonts w:hint="eastAsia"/>
        </w:rPr>
        <w:t>○…照会可</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20"/>
        <w:gridCol w:w="720"/>
        <w:gridCol w:w="720"/>
        <w:gridCol w:w="720"/>
        <w:gridCol w:w="720"/>
        <w:gridCol w:w="720"/>
        <w:gridCol w:w="720"/>
        <w:gridCol w:w="720"/>
        <w:gridCol w:w="720"/>
      </w:tblGrid>
      <w:tr w:rsidR="00331D2B" w:rsidRPr="00137E3A" w:rsidTr="001426D4">
        <w:trPr>
          <w:cantSplit/>
          <w:trHeight w:val="1575"/>
        </w:trPr>
        <w:tc>
          <w:tcPr>
            <w:tcW w:w="1980" w:type="dxa"/>
            <w:tcBorders>
              <w:bottom w:val="double" w:sz="4" w:space="0" w:color="auto"/>
              <w:tl2br w:val="single" w:sz="4" w:space="0" w:color="auto"/>
            </w:tcBorders>
          </w:tcPr>
          <w:p w:rsidR="00331D2B" w:rsidRPr="00137E3A" w:rsidRDefault="00331D2B" w:rsidP="001426D4">
            <w:pPr>
              <w:ind w:left="-104"/>
            </w:pPr>
          </w:p>
          <w:p w:rsidR="00331D2B" w:rsidRPr="00137E3A" w:rsidRDefault="00331D2B" w:rsidP="001426D4">
            <w:pPr>
              <w:ind w:left="-104"/>
              <w:jc w:val="right"/>
            </w:pPr>
            <w:r w:rsidRPr="00137E3A">
              <w:rPr>
                <w:rFonts w:hint="eastAsia"/>
              </w:rPr>
              <w:t>照会パターン</w:t>
            </w:r>
          </w:p>
          <w:p w:rsidR="00331D2B" w:rsidRPr="00137E3A" w:rsidRDefault="00331D2B" w:rsidP="001426D4">
            <w:pPr>
              <w:ind w:left="-104"/>
            </w:pPr>
          </w:p>
          <w:p w:rsidR="00331D2B" w:rsidRPr="00137E3A" w:rsidRDefault="00331D2B" w:rsidP="001426D4">
            <w:pPr>
              <w:ind w:left="-104"/>
            </w:pPr>
            <w:r w:rsidRPr="00137E3A">
              <w:t xml:space="preserve"> </w:t>
            </w:r>
            <w:r w:rsidRPr="00137E3A">
              <w:rPr>
                <w:rFonts w:hint="eastAsia"/>
              </w:rPr>
              <w:t>入力</w:t>
            </w:r>
          </w:p>
          <w:p w:rsidR="00331D2B" w:rsidRPr="00137E3A" w:rsidRDefault="00331D2B" w:rsidP="001426D4">
            <w:r w:rsidRPr="00137E3A">
              <w:rPr>
                <w:rFonts w:hint="eastAsia"/>
              </w:rPr>
              <w:t>利用者コード</w:t>
            </w:r>
          </w:p>
        </w:tc>
        <w:tc>
          <w:tcPr>
            <w:tcW w:w="720" w:type="dxa"/>
            <w:tcBorders>
              <w:bottom w:val="double" w:sz="4" w:space="0" w:color="auto"/>
            </w:tcBorders>
            <w:vAlign w:val="center"/>
          </w:tcPr>
          <w:p w:rsidR="00331D2B" w:rsidRPr="00137E3A" w:rsidRDefault="00331D2B" w:rsidP="001426D4">
            <w:pPr>
              <w:widowControl/>
              <w:jc w:val="center"/>
            </w:pPr>
            <w:r w:rsidRPr="00137E3A">
              <w:t>01</w:t>
            </w:r>
          </w:p>
        </w:tc>
        <w:tc>
          <w:tcPr>
            <w:tcW w:w="720" w:type="dxa"/>
            <w:tcBorders>
              <w:bottom w:val="double" w:sz="4" w:space="0" w:color="auto"/>
            </w:tcBorders>
            <w:vAlign w:val="center"/>
          </w:tcPr>
          <w:p w:rsidR="00331D2B" w:rsidRPr="00137E3A" w:rsidRDefault="00331D2B" w:rsidP="001426D4">
            <w:pPr>
              <w:jc w:val="center"/>
            </w:pPr>
            <w:r w:rsidRPr="00137E3A">
              <w:t>02</w:t>
            </w:r>
          </w:p>
        </w:tc>
        <w:tc>
          <w:tcPr>
            <w:tcW w:w="720" w:type="dxa"/>
            <w:tcBorders>
              <w:bottom w:val="double" w:sz="4" w:space="0" w:color="auto"/>
            </w:tcBorders>
            <w:vAlign w:val="center"/>
          </w:tcPr>
          <w:p w:rsidR="00331D2B" w:rsidRPr="00137E3A" w:rsidRDefault="00331D2B" w:rsidP="001426D4">
            <w:pPr>
              <w:jc w:val="center"/>
            </w:pPr>
            <w:r w:rsidRPr="00137E3A">
              <w:t>03</w:t>
            </w:r>
          </w:p>
        </w:tc>
        <w:tc>
          <w:tcPr>
            <w:tcW w:w="720" w:type="dxa"/>
            <w:tcBorders>
              <w:bottom w:val="double" w:sz="4" w:space="0" w:color="auto"/>
            </w:tcBorders>
            <w:vAlign w:val="center"/>
          </w:tcPr>
          <w:p w:rsidR="00331D2B" w:rsidRPr="00137E3A" w:rsidRDefault="00331D2B" w:rsidP="001426D4">
            <w:pPr>
              <w:jc w:val="center"/>
            </w:pPr>
            <w:r w:rsidRPr="00137E3A">
              <w:t>04</w:t>
            </w:r>
          </w:p>
        </w:tc>
        <w:tc>
          <w:tcPr>
            <w:tcW w:w="720" w:type="dxa"/>
            <w:tcBorders>
              <w:bottom w:val="double" w:sz="4" w:space="0" w:color="auto"/>
            </w:tcBorders>
            <w:vAlign w:val="center"/>
          </w:tcPr>
          <w:p w:rsidR="00331D2B" w:rsidRPr="00137E3A" w:rsidRDefault="00331D2B" w:rsidP="001426D4">
            <w:pPr>
              <w:jc w:val="center"/>
            </w:pPr>
            <w:r w:rsidRPr="00137E3A">
              <w:t>05</w:t>
            </w:r>
          </w:p>
        </w:tc>
        <w:tc>
          <w:tcPr>
            <w:tcW w:w="720" w:type="dxa"/>
            <w:tcBorders>
              <w:bottom w:val="double" w:sz="4" w:space="0" w:color="auto"/>
            </w:tcBorders>
            <w:vAlign w:val="center"/>
          </w:tcPr>
          <w:p w:rsidR="00331D2B" w:rsidRPr="00137E3A" w:rsidRDefault="00331D2B" w:rsidP="001426D4">
            <w:pPr>
              <w:jc w:val="center"/>
            </w:pPr>
            <w:r w:rsidRPr="00137E3A">
              <w:t>06</w:t>
            </w:r>
          </w:p>
        </w:tc>
        <w:tc>
          <w:tcPr>
            <w:tcW w:w="720" w:type="dxa"/>
            <w:tcBorders>
              <w:bottom w:val="double" w:sz="4" w:space="0" w:color="auto"/>
            </w:tcBorders>
            <w:vAlign w:val="center"/>
          </w:tcPr>
          <w:p w:rsidR="00331D2B" w:rsidRPr="00137E3A" w:rsidRDefault="00331D2B" w:rsidP="001426D4">
            <w:pPr>
              <w:jc w:val="center"/>
            </w:pPr>
            <w:r w:rsidRPr="00137E3A">
              <w:t>07</w:t>
            </w:r>
          </w:p>
        </w:tc>
        <w:tc>
          <w:tcPr>
            <w:tcW w:w="720" w:type="dxa"/>
            <w:tcBorders>
              <w:bottom w:val="double" w:sz="4" w:space="0" w:color="auto"/>
            </w:tcBorders>
            <w:vAlign w:val="center"/>
          </w:tcPr>
          <w:p w:rsidR="00331D2B" w:rsidRPr="00137E3A" w:rsidRDefault="00331D2B" w:rsidP="001426D4">
            <w:pPr>
              <w:jc w:val="center"/>
            </w:pPr>
            <w:r w:rsidRPr="00137E3A">
              <w:t>08</w:t>
            </w:r>
          </w:p>
        </w:tc>
        <w:tc>
          <w:tcPr>
            <w:tcW w:w="720" w:type="dxa"/>
            <w:tcBorders>
              <w:bottom w:val="double" w:sz="4" w:space="0" w:color="auto"/>
            </w:tcBorders>
            <w:vAlign w:val="center"/>
          </w:tcPr>
          <w:p w:rsidR="00331D2B" w:rsidRPr="00137E3A" w:rsidRDefault="00331D2B" w:rsidP="001426D4">
            <w:pPr>
              <w:widowControl/>
              <w:jc w:val="center"/>
            </w:pPr>
            <w:r w:rsidRPr="00137E3A">
              <w:t>09</w:t>
            </w:r>
          </w:p>
        </w:tc>
      </w:tr>
      <w:tr w:rsidR="00331D2B" w:rsidRPr="00137E3A" w:rsidTr="00307DB4">
        <w:trPr>
          <w:cantSplit/>
          <w:trHeight w:val="739"/>
        </w:trPr>
        <w:tc>
          <w:tcPr>
            <w:tcW w:w="1980" w:type="dxa"/>
            <w:tcBorders>
              <w:top w:val="double" w:sz="4" w:space="0" w:color="auto"/>
              <w:bottom w:val="nil"/>
            </w:tcBorders>
            <w:vAlign w:val="center"/>
          </w:tcPr>
          <w:p w:rsidR="00331D2B" w:rsidRPr="00137E3A" w:rsidRDefault="00331D2B" w:rsidP="00307DB4">
            <w:pPr>
              <w:jc w:val="center"/>
            </w:pPr>
            <w:r w:rsidRPr="00137E3A">
              <w:rPr>
                <w:rFonts w:hint="eastAsia"/>
              </w:rPr>
              <w:t>保税蔵置場</w:t>
            </w:r>
          </w:p>
        </w:tc>
        <w:tc>
          <w:tcPr>
            <w:tcW w:w="720" w:type="dxa"/>
            <w:tcBorders>
              <w:top w:val="double" w:sz="4" w:space="0" w:color="auto"/>
            </w:tcBorders>
            <w:vAlign w:val="center"/>
          </w:tcPr>
          <w:p w:rsidR="00331D2B" w:rsidRPr="00137E3A" w:rsidRDefault="00331D2B" w:rsidP="001426D4">
            <w:pPr>
              <w:jc w:val="center"/>
            </w:pPr>
            <w:r w:rsidRPr="00137E3A">
              <w:rPr>
                <w:rFonts w:hint="eastAsia"/>
              </w:rPr>
              <w:t>○</w:t>
            </w:r>
          </w:p>
        </w:tc>
        <w:tc>
          <w:tcPr>
            <w:tcW w:w="720" w:type="dxa"/>
            <w:tcBorders>
              <w:top w:val="double" w:sz="4" w:space="0" w:color="auto"/>
            </w:tcBorders>
            <w:vAlign w:val="center"/>
          </w:tcPr>
          <w:p w:rsidR="00331D2B" w:rsidRPr="00137E3A" w:rsidRDefault="00331D2B" w:rsidP="001426D4">
            <w:pPr>
              <w:jc w:val="center"/>
            </w:pPr>
            <w:r w:rsidRPr="00137E3A">
              <w:rPr>
                <w:rFonts w:hint="eastAsia"/>
              </w:rPr>
              <w:t>○</w:t>
            </w:r>
          </w:p>
        </w:tc>
        <w:tc>
          <w:tcPr>
            <w:tcW w:w="720" w:type="dxa"/>
            <w:tcBorders>
              <w:top w:val="double" w:sz="4" w:space="0" w:color="auto"/>
            </w:tcBorders>
            <w:vAlign w:val="center"/>
          </w:tcPr>
          <w:p w:rsidR="00331D2B" w:rsidRPr="00137E3A" w:rsidRDefault="00331D2B" w:rsidP="001426D4">
            <w:pPr>
              <w:jc w:val="center"/>
            </w:pPr>
            <w:r w:rsidRPr="00137E3A">
              <w:rPr>
                <w:rFonts w:hint="eastAsia"/>
              </w:rPr>
              <w:t>○</w:t>
            </w:r>
          </w:p>
        </w:tc>
        <w:tc>
          <w:tcPr>
            <w:tcW w:w="720" w:type="dxa"/>
            <w:tcBorders>
              <w:top w:val="double" w:sz="4" w:space="0" w:color="auto"/>
            </w:tcBorders>
            <w:vAlign w:val="center"/>
          </w:tcPr>
          <w:p w:rsidR="00331D2B" w:rsidRPr="00137E3A" w:rsidRDefault="00331D2B" w:rsidP="001426D4">
            <w:pPr>
              <w:jc w:val="center"/>
            </w:pPr>
            <w:r w:rsidRPr="00137E3A">
              <w:rPr>
                <w:rFonts w:hint="eastAsia"/>
              </w:rPr>
              <w:t>○</w:t>
            </w:r>
          </w:p>
        </w:tc>
        <w:tc>
          <w:tcPr>
            <w:tcW w:w="720" w:type="dxa"/>
            <w:tcBorders>
              <w:top w:val="double" w:sz="4" w:space="0" w:color="auto"/>
            </w:tcBorders>
            <w:vAlign w:val="center"/>
          </w:tcPr>
          <w:p w:rsidR="00331D2B" w:rsidRPr="00137E3A" w:rsidRDefault="00331D2B" w:rsidP="001426D4">
            <w:pPr>
              <w:jc w:val="center"/>
            </w:pPr>
            <w:r w:rsidRPr="00137E3A">
              <w:rPr>
                <w:rFonts w:hint="eastAsia"/>
              </w:rPr>
              <w:t>○</w:t>
            </w:r>
          </w:p>
        </w:tc>
        <w:tc>
          <w:tcPr>
            <w:tcW w:w="720" w:type="dxa"/>
            <w:tcBorders>
              <w:top w:val="double" w:sz="4" w:space="0" w:color="auto"/>
            </w:tcBorders>
            <w:vAlign w:val="center"/>
          </w:tcPr>
          <w:p w:rsidR="00331D2B" w:rsidRPr="00137E3A" w:rsidRDefault="00331D2B" w:rsidP="001426D4">
            <w:pPr>
              <w:jc w:val="center"/>
            </w:pPr>
          </w:p>
        </w:tc>
        <w:tc>
          <w:tcPr>
            <w:tcW w:w="720" w:type="dxa"/>
            <w:tcBorders>
              <w:top w:val="double" w:sz="4" w:space="0" w:color="auto"/>
            </w:tcBorders>
            <w:vAlign w:val="center"/>
          </w:tcPr>
          <w:p w:rsidR="00331D2B" w:rsidRPr="00137E3A" w:rsidRDefault="00331D2B" w:rsidP="001426D4">
            <w:pPr>
              <w:jc w:val="center"/>
            </w:pPr>
          </w:p>
        </w:tc>
        <w:tc>
          <w:tcPr>
            <w:tcW w:w="720" w:type="dxa"/>
            <w:tcBorders>
              <w:top w:val="double" w:sz="4" w:space="0" w:color="auto"/>
            </w:tcBorders>
            <w:vAlign w:val="center"/>
          </w:tcPr>
          <w:p w:rsidR="00331D2B" w:rsidRPr="00137E3A" w:rsidRDefault="00331D2B" w:rsidP="001426D4">
            <w:pPr>
              <w:jc w:val="center"/>
            </w:pPr>
          </w:p>
        </w:tc>
        <w:tc>
          <w:tcPr>
            <w:tcW w:w="720" w:type="dxa"/>
            <w:tcBorders>
              <w:top w:val="double" w:sz="4" w:space="0" w:color="auto"/>
            </w:tcBorders>
            <w:vAlign w:val="center"/>
          </w:tcPr>
          <w:p w:rsidR="00331D2B" w:rsidRPr="00137E3A" w:rsidRDefault="00331D2B" w:rsidP="001426D4">
            <w:pPr>
              <w:jc w:val="center"/>
            </w:pPr>
            <w:r w:rsidRPr="00137E3A">
              <w:rPr>
                <w:rFonts w:hint="eastAsia"/>
              </w:rPr>
              <w:t>○</w:t>
            </w:r>
          </w:p>
        </w:tc>
      </w:tr>
      <w:tr w:rsidR="00331D2B" w:rsidRPr="00137E3A" w:rsidTr="00307DB4">
        <w:trPr>
          <w:cantSplit/>
          <w:trHeight w:val="763"/>
        </w:trPr>
        <w:tc>
          <w:tcPr>
            <w:tcW w:w="1980" w:type="dxa"/>
            <w:vAlign w:val="center"/>
          </w:tcPr>
          <w:p w:rsidR="00331D2B" w:rsidRPr="00137E3A" w:rsidRDefault="00331D2B" w:rsidP="00307DB4">
            <w:pPr>
              <w:jc w:val="center"/>
            </w:pPr>
            <w:r w:rsidRPr="00137E3A">
              <w:rPr>
                <w:rFonts w:hint="eastAsia"/>
              </w:rPr>
              <w:t>受</w:t>
            </w:r>
            <w:r>
              <w:rPr>
                <w:rFonts w:hint="eastAsia"/>
              </w:rPr>
              <w:t xml:space="preserve">　</w:t>
            </w:r>
            <w:r w:rsidRPr="00137E3A">
              <w:rPr>
                <w:rFonts w:hint="eastAsia"/>
              </w:rPr>
              <w:t>託</w:t>
            </w:r>
            <w:r>
              <w:rPr>
                <w:rFonts w:hint="eastAsia"/>
              </w:rPr>
              <w:t xml:space="preserve">　</w:t>
            </w:r>
            <w:r w:rsidRPr="00137E3A">
              <w:rPr>
                <w:rFonts w:hint="eastAsia"/>
              </w:rPr>
              <w:t>社</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r>
      <w:tr w:rsidR="00331D2B" w:rsidRPr="00137E3A" w:rsidTr="00307DB4">
        <w:trPr>
          <w:cantSplit/>
          <w:trHeight w:val="666"/>
        </w:trPr>
        <w:tc>
          <w:tcPr>
            <w:tcW w:w="1980" w:type="dxa"/>
            <w:tcBorders>
              <w:bottom w:val="nil"/>
            </w:tcBorders>
            <w:vAlign w:val="center"/>
          </w:tcPr>
          <w:p w:rsidR="00331D2B" w:rsidRPr="00137E3A" w:rsidRDefault="00331D2B" w:rsidP="00307DB4">
            <w:pPr>
              <w:jc w:val="center"/>
            </w:pPr>
            <w:r w:rsidRPr="00137E3A">
              <w:rPr>
                <w:rFonts w:hint="eastAsia"/>
              </w:rPr>
              <w:t>受託社以外</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r>
      <w:tr w:rsidR="00331D2B" w:rsidRPr="00137E3A" w:rsidTr="00307DB4">
        <w:trPr>
          <w:cantSplit/>
          <w:trHeight w:val="697"/>
        </w:trPr>
        <w:tc>
          <w:tcPr>
            <w:tcW w:w="1980" w:type="dxa"/>
            <w:vAlign w:val="center"/>
          </w:tcPr>
          <w:p w:rsidR="00331D2B" w:rsidRPr="00137E3A" w:rsidRDefault="00331D2B" w:rsidP="00307DB4">
            <w:pPr>
              <w:pStyle w:val="a3"/>
              <w:tabs>
                <w:tab w:val="clear" w:pos="4252"/>
                <w:tab w:val="clear" w:pos="8504"/>
              </w:tabs>
              <w:snapToGrid/>
              <w:jc w:val="center"/>
            </w:pPr>
            <w:r w:rsidRPr="00137E3A">
              <w:rPr>
                <w:rFonts w:hint="eastAsia"/>
              </w:rPr>
              <w:t>税</w:t>
            </w:r>
            <w:r>
              <w:rPr>
                <w:rFonts w:hint="eastAsia"/>
              </w:rPr>
              <w:t xml:space="preserve">　　　</w:t>
            </w:r>
            <w:r w:rsidRPr="00137E3A">
              <w:rPr>
                <w:rFonts w:hint="eastAsia"/>
              </w:rPr>
              <w:t>関</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c>
          <w:tcPr>
            <w:tcW w:w="720" w:type="dxa"/>
            <w:vAlign w:val="center"/>
          </w:tcPr>
          <w:p w:rsidR="00331D2B" w:rsidRPr="00137E3A" w:rsidRDefault="00331D2B" w:rsidP="001426D4">
            <w:pPr>
              <w:jc w:val="center"/>
            </w:pPr>
            <w:r w:rsidRPr="00137E3A">
              <w:rPr>
                <w:rFonts w:hint="eastAsia"/>
              </w:rPr>
              <w:t>○</w:t>
            </w:r>
          </w:p>
        </w:tc>
      </w:tr>
    </w:tbl>
    <w:p w:rsidR="00331D2B" w:rsidRDefault="00331D2B" w:rsidP="005B419B">
      <w:pPr>
        <w:autoSpaceDE w:val="0"/>
        <w:autoSpaceDN w:val="0"/>
        <w:adjustRightInd w:val="0"/>
        <w:ind w:firstLineChars="100" w:firstLine="198"/>
        <w:jc w:val="left"/>
        <w:rPr>
          <w:rFonts w:hAnsi="ＭＳ ゴシック" w:cs="ＭＳ 明朝"/>
          <w:color w:val="000000"/>
          <w:szCs w:val="22"/>
        </w:rPr>
      </w:pPr>
    </w:p>
    <w:p w:rsidR="00331D2B" w:rsidRPr="00137E3A" w:rsidRDefault="00331D2B" w:rsidP="005B419B">
      <w:pPr>
        <w:autoSpaceDE w:val="0"/>
        <w:autoSpaceDN w:val="0"/>
        <w:adjustRightInd w:val="0"/>
        <w:ind w:firstLineChars="100" w:firstLine="198"/>
        <w:jc w:val="left"/>
        <w:rPr>
          <w:rFonts w:hAnsi="ＭＳ ゴシック" w:cs="ＭＳ 明朝"/>
          <w:color w:val="000000"/>
          <w:szCs w:val="22"/>
        </w:rPr>
      </w:pPr>
      <w:r w:rsidRPr="00137E3A">
        <w:rPr>
          <w:rFonts w:hAnsi="ＭＳ ゴシック" w:cs="ＭＳ 明朝" w:hint="eastAsia"/>
          <w:color w:val="000000"/>
          <w:szCs w:val="22"/>
        </w:rPr>
        <w:t>（２）入力項目チェック</w:t>
      </w:r>
    </w:p>
    <w:p w:rsidR="00331D2B" w:rsidRPr="00137E3A" w:rsidRDefault="00331D2B" w:rsidP="005B419B">
      <w:pPr>
        <w:autoSpaceDE w:val="0"/>
        <w:autoSpaceDN w:val="0"/>
        <w:adjustRightInd w:val="0"/>
        <w:ind w:firstLineChars="200" w:firstLine="397"/>
        <w:jc w:val="left"/>
        <w:rPr>
          <w:rFonts w:hAnsi="ＭＳ ゴシック" w:cs="ＭＳ 明朝"/>
          <w:color w:val="000000"/>
          <w:szCs w:val="22"/>
        </w:rPr>
      </w:pPr>
      <w:r w:rsidRPr="00137E3A">
        <w:rPr>
          <w:rFonts w:hAnsi="ＭＳ ゴシック" w:cs="ＭＳ 明朝" w:hint="eastAsia"/>
          <w:color w:val="000000"/>
          <w:szCs w:val="22"/>
        </w:rPr>
        <w:t>（Ａ）単項目チェック</w:t>
      </w:r>
    </w:p>
    <w:p w:rsidR="00331D2B" w:rsidRPr="00137E3A" w:rsidRDefault="00331D2B" w:rsidP="005B419B">
      <w:pPr>
        <w:autoSpaceDE w:val="0"/>
        <w:autoSpaceDN w:val="0"/>
        <w:adjustRightInd w:val="0"/>
        <w:ind w:firstLineChars="602" w:firstLine="1194"/>
        <w:jc w:val="left"/>
        <w:rPr>
          <w:rFonts w:hAnsi="ＭＳ ゴシック" w:cs="ＭＳ 明朝"/>
          <w:szCs w:val="22"/>
        </w:rPr>
      </w:pPr>
      <w:r w:rsidRPr="00137E3A">
        <w:rPr>
          <w:rFonts w:hAnsi="ＭＳ ゴシック" w:cs="ＭＳ 明朝" w:hint="eastAsia"/>
          <w:color w:val="000000"/>
          <w:szCs w:val="22"/>
        </w:rPr>
        <w:t>「入力項目表」及び「オンライン</w:t>
      </w:r>
      <w:r w:rsidRPr="00137E3A">
        <w:rPr>
          <w:rFonts w:hAnsi="ＭＳ ゴシック" w:cs="ＭＳ 明朝" w:hint="eastAsia"/>
          <w:szCs w:val="22"/>
        </w:rPr>
        <w:t>業務共通設計書」参照。</w:t>
      </w:r>
    </w:p>
    <w:p w:rsidR="00331D2B" w:rsidRPr="00137E3A" w:rsidRDefault="00331D2B" w:rsidP="005B419B">
      <w:pPr>
        <w:autoSpaceDE w:val="0"/>
        <w:autoSpaceDN w:val="0"/>
        <w:adjustRightInd w:val="0"/>
        <w:ind w:firstLineChars="200" w:firstLine="397"/>
        <w:jc w:val="left"/>
        <w:rPr>
          <w:rFonts w:hAnsi="ＭＳ ゴシック" w:cs="ＭＳ 明朝"/>
          <w:szCs w:val="22"/>
        </w:rPr>
      </w:pPr>
      <w:r w:rsidRPr="00137E3A">
        <w:rPr>
          <w:rFonts w:hAnsi="ＭＳ ゴシック" w:cs="ＭＳ 明朝" w:hint="eastAsia"/>
          <w:szCs w:val="22"/>
        </w:rPr>
        <w:t>（Ｂ）項目間関連チェック</w:t>
      </w:r>
    </w:p>
    <w:p w:rsidR="00331D2B" w:rsidRPr="00137E3A" w:rsidRDefault="00331D2B" w:rsidP="005B419B">
      <w:pPr>
        <w:autoSpaceDE w:val="0"/>
        <w:autoSpaceDN w:val="0"/>
        <w:adjustRightInd w:val="0"/>
        <w:ind w:firstLineChars="602" w:firstLine="1194"/>
        <w:jc w:val="left"/>
        <w:rPr>
          <w:rFonts w:hAnsi="ＭＳ ゴシック" w:cs="ＭＳ 明朝"/>
          <w:szCs w:val="22"/>
        </w:rPr>
      </w:pPr>
      <w:r w:rsidRPr="00137E3A">
        <w:rPr>
          <w:rFonts w:hAnsi="ＭＳ ゴシック" w:cs="ＭＳ 明朝" w:hint="eastAsia"/>
          <w:szCs w:val="22"/>
        </w:rPr>
        <w:t>「入力項目表」及び「オンライン業務共通設計書」参照。</w:t>
      </w:r>
    </w:p>
    <w:p w:rsidR="00331D2B" w:rsidRPr="00137E3A" w:rsidRDefault="00331D2B" w:rsidP="00A1313B">
      <w:pPr>
        <w:autoSpaceDE w:val="0"/>
        <w:autoSpaceDN w:val="0"/>
        <w:adjustRightInd w:val="0"/>
        <w:jc w:val="left"/>
        <w:rPr>
          <w:rFonts w:hAnsi="ＭＳ ゴシック"/>
          <w:szCs w:val="22"/>
        </w:rPr>
      </w:pPr>
    </w:p>
    <w:p w:rsidR="00331D2B" w:rsidRPr="00137E3A" w:rsidRDefault="009959D1" w:rsidP="007E3A62">
      <w:pPr>
        <w:autoSpaceDE w:val="0"/>
        <w:autoSpaceDN w:val="0"/>
        <w:adjustRightInd w:val="0"/>
        <w:jc w:val="left"/>
        <w:rPr>
          <w:rFonts w:hAnsi="ＭＳ ゴシック"/>
          <w:szCs w:val="22"/>
        </w:rPr>
      </w:pPr>
      <w:r>
        <w:rPr>
          <w:rFonts w:hAnsi="ＭＳ ゴシック" w:cs="ＭＳ 明朝"/>
          <w:color w:val="000000"/>
          <w:szCs w:val="22"/>
        </w:rPr>
        <w:br w:type="page"/>
      </w:r>
      <w:r w:rsidR="00331D2B" w:rsidRPr="00137E3A">
        <w:rPr>
          <w:rFonts w:hAnsi="ＭＳ ゴシック" w:cs="ＭＳ 明朝" w:hint="eastAsia"/>
          <w:color w:val="000000"/>
          <w:szCs w:val="22"/>
        </w:rPr>
        <w:lastRenderedPageBreak/>
        <w:t>５．処理内容</w:t>
      </w:r>
    </w:p>
    <w:p w:rsidR="00331D2B" w:rsidRPr="00137E3A" w:rsidRDefault="00331D2B" w:rsidP="005B419B">
      <w:pPr>
        <w:autoSpaceDE w:val="0"/>
        <w:autoSpaceDN w:val="0"/>
        <w:adjustRightInd w:val="0"/>
        <w:ind w:firstLineChars="100" w:firstLine="198"/>
        <w:jc w:val="left"/>
        <w:rPr>
          <w:rFonts w:hAnsi="ＭＳ ゴシック" w:cs="ＭＳ 明朝"/>
          <w:color w:val="000000"/>
          <w:szCs w:val="22"/>
        </w:rPr>
      </w:pPr>
      <w:r w:rsidRPr="00137E3A">
        <w:rPr>
          <w:rFonts w:hAnsi="ＭＳ ゴシック" w:cs="ＭＳ 明朝" w:hint="eastAsia"/>
          <w:color w:val="000000"/>
          <w:szCs w:val="22"/>
        </w:rPr>
        <w:t>（１）入力チェック処理</w:t>
      </w:r>
    </w:p>
    <w:p w:rsidR="00F03D4C" w:rsidRPr="00F03D4C" w:rsidRDefault="00F03D4C" w:rsidP="00F03D4C">
      <w:pPr>
        <w:autoSpaceDE w:val="0"/>
        <w:autoSpaceDN w:val="0"/>
        <w:adjustRightInd w:val="0"/>
        <w:ind w:leftChars="400" w:left="794" w:firstLineChars="103" w:firstLine="204"/>
        <w:jc w:val="left"/>
        <w:rPr>
          <w:rFonts w:hAnsi="ＭＳ ゴシック" w:cs="ＭＳ 明朝"/>
          <w:color w:val="000000"/>
          <w:szCs w:val="22"/>
        </w:rPr>
      </w:pPr>
      <w:r w:rsidRPr="00F03D4C">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331D2B" w:rsidRPr="00137E3A" w:rsidRDefault="00F03D4C" w:rsidP="00F03D4C">
      <w:pPr>
        <w:autoSpaceDE w:val="0"/>
        <w:autoSpaceDN w:val="0"/>
        <w:adjustRightInd w:val="0"/>
        <w:ind w:leftChars="400" w:left="794" w:firstLineChars="103" w:firstLine="204"/>
        <w:jc w:val="left"/>
        <w:rPr>
          <w:rFonts w:hAnsi="ＭＳ ゴシック" w:cs="ＭＳ 明朝"/>
          <w:color w:val="000000"/>
          <w:szCs w:val="22"/>
        </w:rPr>
      </w:pPr>
      <w:r w:rsidRPr="00F03D4C">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31D2B" w:rsidRPr="00137E3A" w:rsidRDefault="00331D2B" w:rsidP="005B419B">
      <w:pPr>
        <w:ind w:firstLineChars="100" w:firstLine="198"/>
      </w:pPr>
      <w:r w:rsidRPr="00137E3A">
        <w:rPr>
          <w:rFonts w:hint="eastAsia"/>
        </w:rPr>
        <w:t>（</w:t>
      </w:r>
      <w:r>
        <w:rPr>
          <w:rFonts w:hint="eastAsia"/>
        </w:rPr>
        <w:t>２</w:t>
      </w:r>
      <w:r w:rsidRPr="00137E3A">
        <w:rPr>
          <w:rFonts w:hint="eastAsia"/>
        </w:rPr>
        <w:t>）</w:t>
      </w:r>
      <w:r>
        <w:rPr>
          <w:rFonts w:hint="eastAsia"/>
        </w:rPr>
        <w:t>輸出</w:t>
      </w:r>
      <w:r w:rsidRPr="00137E3A">
        <w:rPr>
          <w:rFonts w:hint="eastAsia"/>
        </w:rPr>
        <w:t>貨物情報抽出処理</w:t>
      </w:r>
    </w:p>
    <w:p w:rsidR="00331D2B" w:rsidRPr="001F705C" w:rsidRDefault="00331D2B" w:rsidP="005B419B">
      <w:pPr>
        <w:ind w:leftChars="400" w:left="794" w:firstLineChars="103" w:firstLine="204"/>
      </w:pPr>
      <w:r w:rsidRPr="00137E3A">
        <w:rPr>
          <w:rFonts w:hint="eastAsia"/>
        </w:rPr>
        <w:t>入力された照会パターン番号と入力項目の照会条件に該当する</w:t>
      </w:r>
      <w:r>
        <w:rPr>
          <w:rFonts w:hint="eastAsia"/>
        </w:rPr>
        <w:t>輸出</w:t>
      </w:r>
      <w:r w:rsidRPr="00137E3A">
        <w:rPr>
          <w:rFonts w:hint="eastAsia"/>
        </w:rPr>
        <w:t>貨物情報を</w:t>
      </w:r>
      <w:r w:rsidRPr="003D5BE9">
        <w:rPr>
          <w:rFonts w:hint="eastAsia"/>
        </w:rPr>
        <w:t>輸出</w:t>
      </w:r>
      <w:r w:rsidRPr="00137E3A">
        <w:rPr>
          <w:rFonts w:hint="eastAsia"/>
        </w:rPr>
        <w:t>貨物情報ＤＢより抽出する。</w:t>
      </w:r>
      <w:r w:rsidRPr="001F705C">
        <w:rPr>
          <w:rFonts w:hint="eastAsia"/>
        </w:rPr>
        <w:t>なお、</w:t>
      </w:r>
      <w:r>
        <w:rPr>
          <w:rFonts w:hint="eastAsia"/>
        </w:rPr>
        <w:t>照会可能なＡＷＢが</w:t>
      </w:r>
      <w:r w:rsidRPr="001F705C">
        <w:rPr>
          <w:rFonts w:hint="eastAsia"/>
        </w:rPr>
        <w:t>１６件を超える場合は照会情報を再度送信することにより次の１６件を</w:t>
      </w:r>
      <w:r>
        <w:rPr>
          <w:rFonts w:hint="eastAsia"/>
        </w:rPr>
        <w:t>抽出し、</w:t>
      </w:r>
      <w:r w:rsidRPr="001F705C">
        <w:rPr>
          <w:rFonts w:hint="eastAsia"/>
        </w:rPr>
        <w:t>照会する。</w:t>
      </w:r>
    </w:p>
    <w:p w:rsidR="00331D2B" w:rsidRPr="005A39CC" w:rsidRDefault="00331D2B" w:rsidP="005B419B">
      <w:pPr>
        <w:ind w:leftChars="100" w:left="1192" w:hangingChars="501" w:hanging="994"/>
      </w:pPr>
      <w:r w:rsidRPr="005A39CC">
        <w:rPr>
          <w:rFonts w:hint="eastAsia"/>
          <w:color w:val="000000"/>
        </w:rPr>
        <w:t>（３）</w:t>
      </w:r>
      <w:r w:rsidRPr="005A39CC">
        <w:rPr>
          <w:rFonts w:hint="eastAsia"/>
        </w:rPr>
        <w:t>保税蔵置場在庫状況照会（輸出）情報編集処理</w:t>
      </w:r>
    </w:p>
    <w:p w:rsidR="00331D2B" w:rsidRPr="005A39CC" w:rsidRDefault="00331D2B" w:rsidP="005B419B">
      <w:pPr>
        <w:autoSpaceDE w:val="0"/>
        <w:autoSpaceDN w:val="0"/>
        <w:adjustRightInd w:val="0"/>
        <w:ind w:firstLineChars="300" w:firstLine="595"/>
        <w:jc w:val="left"/>
        <w:rPr>
          <w:rFonts w:hAnsi="ＭＳ ゴシック"/>
          <w:noProof/>
          <w:szCs w:val="22"/>
        </w:rPr>
      </w:pPr>
      <w:r w:rsidRPr="005A39CC">
        <w:rPr>
          <w:rFonts w:hAnsi="ＭＳ ゴシック" w:hint="eastAsia"/>
          <w:noProof/>
          <w:szCs w:val="22"/>
        </w:rPr>
        <w:t>（ａ）輸出貨物情報ＤＢより編集処理を行う。</w:t>
      </w:r>
    </w:p>
    <w:p w:rsidR="00331D2B" w:rsidRPr="005A39CC" w:rsidRDefault="00331D2B" w:rsidP="005B419B">
      <w:pPr>
        <w:ind w:firstLineChars="300" w:firstLine="595"/>
        <w:rPr>
          <w:rFonts w:hAnsi="ＭＳ ゴシック"/>
          <w:noProof/>
          <w:szCs w:val="22"/>
        </w:rPr>
      </w:pPr>
      <w:r w:rsidRPr="005A39CC">
        <w:rPr>
          <w:rFonts w:hAnsi="ＭＳ ゴシック" w:hint="eastAsia"/>
          <w:noProof/>
          <w:szCs w:val="22"/>
        </w:rPr>
        <w:t>（ｂ）ＡＷＢ番号は下１桁でソートし出力する。</w:t>
      </w:r>
    </w:p>
    <w:p w:rsidR="00331D2B" w:rsidRPr="005A39CC" w:rsidRDefault="00331D2B" w:rsidP="005B419B">
      <w:pPr>
        <w:ind w:leftChars="100" w:left="1192" w:hangingChars="501" w:hanging="994"/>
      </w:pPr>
      <w:r w:rsidRPr="005A39CC">
        <w:rPr>
          <w:rFonts w:hint="eastAsia"/>
          <w:color w:val="000000"/>
        </w:rPr>
        <w:t>（４）</w:t>
      </w:r>
      <w:r w:rsidRPr="005A39CC">
        <w:rPr>
          <w:rFonts w:hint="eastAsia"/>
        </w:rPr>
        <w:t>保税蔵置場在庫状況照会（輸出）リスト情報編集処理</w:t>
      </w:r>
    </w:p>
    <w:p w:rsidR="00331D2B" w:rsidRPr="005A39CC" w:rsidRDefault="00331D2B" w:rsidP="005B419B">
      <w:pPr>
        <w:autoSpaceDE w:val="0"/>
        <w:autoSpaceDN w:val="0"/>
        <w:adjustRightInd w:val="0"/>
        <w:ind w:firstLineChars="300" w:firstLine="595"/>
        <w:jc w:val="left"/>
        <w:rPr>
          <w:rFonts w:hAnsi="ＭＳ ゴシック"/>
          <w:noProof/>
          <w:szCs w:val="22"/>
        </w:rPr>
      </w:pPr>
      <w:r w:rsidRPr="005A39CC">
        <w:rPr>
          <w:rFonts w:hAnsi="ＭＳ ゴシック" w:hint="eastAsia"/>
          <w:noProof/>
          <w:szCs w:val="22"/>
        </w:rPr>
        <w:t>（ａ）輸出貨物情報ＤＢより編集処理を行う。</w:t>
      </w:r>
    </w:p>
    <w:p w:rsidR="00331D2B" w:rsidRPr="005A39CC" w:rsidRDefault="00331D2B" w:rsidP="005B419B">
      <w:pPr>
        <w:ind w:firstLineChars="300" w:firstLine="595"/>
        <w:rPr>
          <w:rFonts w:hAnsi="ＭＳ ゴシック"/>
          <w:noProof/>
          <w:szCs w:val="22"/>
        </w:rPr>
      </w:pPr>
      <w:r w:rsidRPr="005A39CC">
        <w:rPr>
          <w:rFonts w:hAnsi="ＭＳ ゴシック" w:hint="eastAsia"/>
          <w:noProof/>
          <w:szCs w:val="22"/>
        </w:rPr>
        <w:t>（ｂ）ＡＷＢ番号は下１桁でソートし出力する。</w:t>
      </w:r>
    </w:p>
    <w:p w:rsidR="00331D2B" w:rsidRPr="00137E3A" w:rsidRDefault="00331D2B" w:rsidP="005B419B">
      <w:pPr>
        <w:ind w:firstLineChars="100" w:firstLine="198"/>
      </w:pPr>
      <w:r w:rsidRPr="00137E3A">
        <w:rPr>
          <w:rFonts w:hint="eastAsia"/>
        </w:rPr>
        <w:t>（</w:t>
      </w:r>
      <w:r>
        <w:rPr>
          <w:rFonts w:hint="eastAsia"/>
        </w:rPr>
        <w:t>５</w:t>
      </w:r>
      <w:r w:rsidRPr="00137E3A">
        <w:rPr>
          <w:rFonts w:hint="eastAsia"/>
        </w:rPr>
        <w:t>）注意喚起メッセージ出力処理</w:t>
      </w:r>
    </w:p>
    <w:p w:rsidR="00331D2B" w:rsidRDefault="00331D2B" w:rsidP="005B419B">
      <w:pPr>
        <w:ind w:leftChars="401" w:left="994" w:hangingChars="100" w:hanging="198"/>
      </w:pPr>
      <w:r>
        <w:rPr>
          <w:rFonts w:hint="eastAsia"/>
        </w:rPr>
        <w:t>①</w:t>
      </w:r>
      <w:r w:rsidRPr="00137E3A">
        <w:rPr>
          <w:rFonts w:hint="eastAsia"/>
        </w:rPr>
        <w:t>照会の対象となるＡＷＢ件数が１６件を超える場合は、</w:t>
      </w:r>
      <w:r w:rsidR="00660EAE" w:rsidRPr="00741C0A">
        <w:rPr>
          <w:rFonts w:hint="eastAsia"/>
        </w:rPr>
        <w:t>注意喚起メッセージとして保税蔵置場在庫状況照会（輸出）情報</w:t>
      </w:r>
      <w:r w:rsidR="00D01C6D" w:rsidRPr="00741C0A">
        <w:rPr>
          <w:rFonts w:hint="eastAsia"/>
        </w:rPr>
        <w:t>に</w:t>
      </w:r>
      <w:r w:rsidRPr="00741C0A">
        <w:rPr>
          <w:rFonts w:hint="eastAsia"/>
        </w:rPr>
        <w:t>出力する。</w:t>
      </w:r>
    </w:p>
    <w:p w:rsidR="00331D2B" w:rsidRPr="007063DD" w:rsidRDefault="00331D2B" w:rsidP="005B419B">
      <w:pPr>
        <w:ind w:leftChars="401" w:left="796"/>
      </w:pPr>
      <w:r>
        <w:rPr>
          <w:rFonts w:hint="eastAsia"/>
        </w:rPr>
        <w:t>②</w:t>
      </w:r>
      <w:r w:rsidRPr="007063DD">
        <w:rPr>
          <w:rFonts w:hint="eastAsia"/>
        </w:rPr>
        <w:t>内部処理を実施している旨を注意喚起メッセージとして処理結果通知に出力する。</w:t>
      </w:r>
    </w:p>
    <w:p w:rsidR="00331D2B" w:rsidRPr="007063DD" w:rsidRDefault="00331D2B" w:rsidP="007E3A62">
      <w:pPr>
        <w:autoSpaceDE w:val="0"/>
        <w:autoSpaceDN w:val="0"/>
        <w:adjustRightInd w:val="0"/>
        <w:jc w:val="left"/>
        <w:rPr>
          <w:rFonts w:hAnsi="ＭＳ ゴシック"/>
          <w:szCs w:val="22"/>
        </w:rPr>
      </w:pPr>
    </w:p>
    <w:p w:rsidR="00331D2B" w:rsidRPr="00137E3A" w:rsidRDefault="00331D2B">
      <w:pPr>
        <w:rPr>
          <w:rFonts w:hAnsi="ＭＳ ゴシック"/>
          <w:szCs w:val="22"/>
        </w:rPr>
      </w:pPr>
      <w:r w:rsidRPr="00137E3A">
        <w:rPr>
          <w:rFonts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331D2B" w:rsidRPr="00137E3A" w:rsidTr="00A45DA7">
        <w:trPr>
          <w:trHeight w:val="397"/>
        </w:trPr>
        <w:tc>
          <w:tcPr>
            <w:tcW w:w="2268" w:type="dxa"/>
            <w:vAlign w:val="center"/>
          </w:tcPr>
          <w:p w:rsidR="00331D2B" w:rsidRPr="00137E3A" w:rsidRDefault="00331D2B" w:rsidP="002979DE">
            <w:pPr>
              <w:rPr>
                <w:rFonts w:hAnsi="ＭＳ ゴシック"/>
                <w:szCs w:val="22"/>
              </w:rPr>
            </w:pPr>
            <w:r w:rsidRPr="00137E3A">
              <w:rPr>
                <w:rFonts w:hAnsi="ＭＳ ゴシック" w:hint="eastAsia"/>
                <w:szCs w:val="22"/>
              </w:rPr>
              <w:t>情報名</w:t>
            </w:r>
          </w:p>
        </w:tc>
        <w:tc>
          <w:tcPr>
            <w:tcW w:w="4536" w:type="dxa"/>
            <w:vAlign w:val="center"/>
          </w:tcPr>
          <w:p w:rsidR="00331D2B" w:rsidRPr="00137E3A" w:rsidRDefault="00331D2B" w:rsidP="002979DE">
            <w:pPr>
              <w:rPr>
                <w:rFonts w:hAnsi="ＭＳ ゴシック"/>
                <w:szCs w:val="22"/>
              </w:rPr>
            </w:pPr>
            <w:r w:rsidRPr="00137E3A">
              <w:rPr>
                <w:rFonts w:hAnsi="ＭＳ ゴシック" w:hint="eastAsia"/>
                <w:szCs w:val="22"/>
              </w:rPr>
              <w:t>出力条件</w:t>
            </w:r>
          </w:p>
        </w:tc>
        <w:tc>
          <w:tcPr>
            <w:tcW w:w="2268" w:type="dxa"/>
            <w:vAlign w:val="center"/>
          </w:tcPr>
          <w:p w:rsidR="00331D2B" w:rsidRPr="00137E3A" w:rsidRDefault="00331D2B" w:rsidP="002979DE">
            <w:pPr>
              <w:rPr>
                <w:rFonts w:hAnsi="ＭＳ ゴシック"/>
                <w:szCs w:val="22"/>
              </w:rPr>
            </w:pPr>
            <w:r w:rsidRPr="00137E3A">
              <w:rPr>
                <w:rFonts w:hAnsi="ＭＳ ゴシック" w:hint="eastAsia"/>
                <w:szCs w:val="22"/>
              </w:rPr>
              <w:t>出力先</w:t>
            </w:r>
          </w:p>
        </w:tc>
      </w:tr>
      <w:tr w:rsidR="00331D2B" w:rsidRPr="00137E3A" w:rsidTr="00C74145">
        <w:trPr>
          <w:trHeight w:val="794"/>
        </w:trPr>
        <w:tc>
          <w:tcPr>
            <w:tcW w:w="2268" w:type="dxa"/>
          </w:tcPr>
          <w:p w:rsidR="00331D2B" w:rsidRPr="00137E3A" w:rsidRDefault="00331D2B" w:rsidP="002979DE">
            <w:pPr>
              <w:ind w:right="-57"/>
              <w:rPr>
                <w:rFonts w:hAnsi="ＭＳ ゴシック"/>
                <w:noProof/>
                <w:szCs w:val="22"/>
              </w:rPr>
            </w:pPr>
            <w:r w:rsidRPr="00137E3A">
              <w:rPr>
                <w:rFonts w:hint="eastAsia"/>
              </w:rPr>
              <w:t>保税蔵置場在庫状況照会（輸出）情報</w:t>
            </w:r>
          </w:p>
        </w:tc>
        <w:tc>
          <w:tcPr>
            <w:tcW w:w="4536" w:type="dxa"/>
          </w:tcPr>
          <w:p w:rsidR="00331D2B" w:rsidRPr="00137E3A" w:rsidRDefault="00331D2B" w:rsidP="002979DE">
            <w:pPr>
              <w:ind w:right="-57"/>
              <w:rPr>
                <w:rFonts w:hAnsi="ＭＳ ゴシック"/>
                <w:noProof/>
                <w:szCs w:val="22"/>
              </w:rPr>
            </w:pPr>
            <w:r w:rsidRPr="00137E3A">
              <w:rPr>
                <w:rFonts w:hAnsi="ＭＳ ゴシック" w:hint="eastAsia"/>
                <w:noProof/>
                <w:szCs w:val="22"/>
              </w:rPr>
              <w:t>なし</w:t>
            </w:r>
          </w:p>
        </w:tc>
        <w:tc>
          <w:tcPr>
            <w:tcW w:w="2268" w:type="dxa"/>
          </w:tcPr>
          <w:p w:rsidR="00331D2B" w:rsidRPr="00137E3A" w:rsidRDefault="00331D2B" w:rsidP="002979DE">
            <w:pPr>
              <w:rPr>
                <w:rFonts w:hAnsi="ＭＳ ゴシック"/>
                <w:szCs w:val="22"/>
              </w:rPr>
            </w:pPr>
            <w:r w:rsidRPr="00137E3A">
              <w:rPr>
                <w:rFonts w:hAnsi="ＭＳ ゴシック" w:hint="eastAsia"/>
                <w:szCs w:val="22"/>
              </w:rPr>
              <w:t>入力者</w:t>
            </w:r>
          </w:p>
        </w:tc>
      </w:tr>
      <w:tr w:rsidR="00331D2B" w:rsidRPr="00137E3A" w:rsidTr="0031253D">
        <w:trPr>
          <w:trHeight w:val="794"/>
        </w:trPr>
        <w:tc>
          <w:tcPr>
            <w:tcW w:w="2268" w:type="dxa"/>
          </w:tcPr>
          <w:p w:rsidR="00331D2B" w:rsidRPr="00137E3A" w:rsidRDefault="00331D2B" w:rsidP="002979DE">
            <w:r w:rsidRPr="00137E3A">
              <w:rPr>
                <w:rFonts w:hint="eastAsia"/>
              </w:rPr>
              <w:t>保税蔵置場在庫状況照会（輸出）リスト情報</w:t>
            </w:r>
          </w:p>
        </w:tc>
        <w:tc>
          <w:tcPr>
            <w:tcW w:w="4536" w:type="dxa"/>
          </w:tcPr>
          <w:p w:rsidR="00331D2B" w:rsidRPr="00137E3A" w:rsidRDefault="00331D2B" w:rsidP="0031253D">
            <w:pPr>
              <w:spacing w:line="370" w:lineRule="atLeast"/>
              <w:rPr>
                <w:color w:val="000000"/>
              </w:rPr>
            </w:pPr>
            <w:r w:rsidRPr="00137E3A">
              <w:rPr>
                <w:rFonts w:hint="eastAsia"/>
              </w:rPr>
              <w:t>照会パターン番号が「０９」の場合</w:t>
            </w:r>
          </w:p>
        </w:tc>
        <w:tc>
          <w:tcPr>
            <w:tcW w:w="2268" w:type="dxa"/>
          </w:tcPr>
          <w:p w:rsidR="00331D2B" w:rsidRPr="00137E3A" w:rsidRDefault="00331D2B" w:rsidP="002979DE">
            <w:pPr>
              <w:rPr>
                <w:rFonts w:hAnsi="ＭＳ ゴシック" w:cs="ＭＳ 明朝"/>
                <w:color w:val="000000"/>
                <w:szCs w:val="22"/>
              </w:rPr>
            </w:pPr>
            <w:r w:rsidRPr="00137E3A">
              <w:rPr>
                <w:rFonts w:hint="eastAsia"/>
              </w:rPr>
              <w:t>入力者</w:t>
            </w:r>
          </w:p>
        </w:tc>
      </w:tr>
    </w:tbl>
    <w:p w:rsidR="00331D2B" w:rsidRPr="00137E3A" w:rsidRDefault="00331D2B" w:rsidP="00B46A11"/>
    <w:p w:rsidR="00331D2B" w:rsidRPr="00137E3A" w:rsidRDefault="00331D2B" w:rsidP="00B46A11">
      <w:r>
        <w:br w:type="page"/>
      </w:r>
      <w:r w:rsidRPr="00137E3A">
        <w:rPr>
          <w:rFonts w:hint="eastAsia"/>
        </w:rPr>
        <w:lastRenderedPageBreak/>
        <w:t>７．特記事項</w:t>
      </w:r>
    </w:p>
    <w:p w:rsidR="00331D2B" w:rsidRPr="00137E3A" w:rsidRDefault="00331D2B" w:rsidP="005B419B">
      <w:pPr>
        <w:ind w:firstLineChars="100" w:firstLine="198"/>
      </w:pPr>
      <w:r w:rsidRPr="00137E3A">
        <w:rPr>
          <w:rFonts w:hint="eastAsia"/>
        </w:rPr>
        <w:t>（１）照会パターン番号別入力項目は表</w:t>
      </w:r>
      <w:r>
        <w:rPr>
          <w:rFonts w:hint="eastAsia"/>
        </w:rPr>
        <w:t>２</w:t>
      </w:r>
      <w:r w:rsidRPr="00137E3A">
        <w:rPr>
          <w:rFonts w:hint="eastAsia"/>
        </w:rPr>
        <w:t>のとおりである。</w:t>
      </w:r>
    </w:p>
    <w:p w:rsidR="00331D2B" w:rsidRPr="00137E3A" w:rsidRDefault="00331D2B" w:rsidP="00DB4FB9"/>
    <w:p w:rsidR="00331D2B" w:rsidRPr="00137E3A" w:rsidRDefault="00331D2B" w:rsidP="00DB4FB9">
      <w:pPr>
        <w:jc w:val="center"/>
      </w:pPr>
      <w:r w:rsidRPr="00137E3A">
        <w:rPr>
          <w:rFonts w:hint="eastAsia"/>
        </w:rPr>
        <w:t>表</w:t>
      </w:r>
      <w:r>
        <w:rPr>
          <w:rFonts w:hint="eastAsia"/>
        </w:rPr>
        <w:t xml:space="preserve">２　</w:t>
      </w:r>
      <w:r w:rsidRPr="00137E3A">
        <w:rPr>
          <w:rFonts w:hint="eastAsia"/>
        </w:rPr>
        <w:t>照会パターン番号別入力項目表</w:t>
      </w:r>
    </w:p>
    <w:p w:rsidR="00331D2B" w:rsidRPr="00137E3A" w:rsidRDefault="00331D2B" w:rsidP="005B419B">
      <w:pPr>
        <w:pStyle w:val="a3"/>
        <w:tabs>
          <w:tab w:val="clear" w:pos="4252"/>
          <w:tab w:val="clear" w:pos="8504"/>
          <w:tab w:val="left" w:pos="3420"/>
        </w:tabs>
        <w:snapToGrid/>
        <w:ind w:rightChars="374" w:right="742"/>
        <w:jc w:val="right"/>
      </w:pPr>
      <w:r w:rsidRPr="00137E3A">
        <w:rPr>
          <w:rFonts w:hint="eastAsia"/>
        </w:rPr>
        <w:t>○印…必須入力　　　△印…任意入力</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33"/>
        <w:gridCol w:w="692"/>
        <w:gridCol w:w="692"/>
        <w:gridCol w:w="692"/>
        <w:gridCol w:w="693"/>
        <w:gridCol w:w="693"/>
        <w:gridCol w:w="693"/>
        <w:gridCol w:w="693"/>
        <w:gridCol w:w="693"/>
        <w:gridCol w:w="693"/>
      </w:tblGrid>
      <w:tr w:rsidR="00331D2B" w:rsidRPr="00137E3A" w:rsidTr="007417E2">
        <w:trPr>
          <w:cantSplit/>
          <w:trHeight w:val="1327"/>
        </w:trPr>
        <w:tc>
          <w:tcPr>
            <w:tcW w:w="2733" w:type="dxa"/>
            <w:tcBorders>
              <w:bottom w:val="double" w:sz="4" w:space="0" w:color="auto"/>
              <w:tl2br w:val="single" w:sz="4" w:space="0" w:color="auto"/>
            </w:tcBorders>
          </w:tcPr>
          <w:p w:rsidR="00331D2B" w:rsidRPr="00137E3A" w:rsidRDefault="00331D2B" w:rsidP="007417E2">
            <w:pPr>
              <w:ind w:left="-99"/>
            </w:pPr>
          </w:p>
          <w:p w:rsidR="00331D2B" w:rsidRPr="00137E3A" w:rsidRDefault="00331D2B" w:rsidP="007417E2">
            <w:pPr>
              <w:ind w:left="-99"/>
              <w:jc w:val="right"/>
            </w:pPr>
            <w:r w:rsidRPr="00137E3A">
              <w:rPr>
                <w:rFonts w:hint="eastAsia"/>
              </w:rPr>
              <w:t>照会パターン</w:t>
            </w:r>
          </w:p>
          <w:p w:rsidR="00331D2B" w:rsidRPr="00137E3A" w:rsidRDefault="00331D2B" w:rsidP="007417E2">
            <w:pPr>
              <w:ind w:left="-99"/>
            </w:pPr>
          </w:p>
          <w:p w:rsidR="00331D2B" w:rsidRPr="00137E3A" w:rsidRDefault="00331D2B" w:rsidP="007417E2">
            <w:pPr>
              <w:ind w:left="-99"/>
            </w:pPr>
            <w:r w:rsidRPr="00137E3A">
              <w:t xml:space="preserve"> </w:t>
            </w:r>
            <w:r w:rsidRPr="00137E3A">
              <w:rPr>
                <w:rFonts w:hint="eastAsia"/>
              </w:rPr>
              <w:t>入力項目</w:t>
            </w:r>
          </w:p>
        </w:tc>
        <w:tc>
          <w:tcPr>
            <w:tcW w:w="692" w:type="dxa"/>
            <w:tcBorders>
              <w:bottom w:val="double" w:sz="4" w:space="0" w:color="auto"/>
            </w:tcBorders>
            <w:vAlign w:val="center"/>
          </w:tcPr>
          <w:p w:rsidR="00331D2B" w:rsidRPr="00137E3A" w:rsidRDefault="00331D2B" w:rsidP="007417E2">
            <w:pPr>
              <w:widowControl/>
              <w:ind w:left="-99"/>
              <w:jc w:val="center"/>
            </w:pPr>
            <w:r w:rsidRPr="00137E3A">
              <w:t>01</w:t>
            </w:r>
          </w:p>
        </w:tc>
        <w:tc>
          <w:tcPr>
            <w:tcW w:w="692" w:type="dxa"/>
            <w:tcBorders>
              <w:bottom w:val="double" w:sz="4" w:space="0" w:color="auto"/>
            </w:tcBorders>
            <w:vAlign w:val="center"/>
          </w:tcPr>
          <w:p w:rsidR="00331D2B" w:rsidRPr="00137E3A" w:rsidRDefault="00331D2B" w:rsidP="007417E2">
            <w:pPr>
              <w:ind w:left="-99"/>
              <w:jc w:val="center"/>
            </w:pPr>
            <w:r w:rsidRPr="00137E3A">
              <w:t>02</w:t>
            </w:r>
          </w:p>
        </w:tc>
        <w:tc>
          <w:tcPr>
            <w:tcW w:w="692" w:type="dxa"/>
            <w:tcBorders>
              <w:bottom w:val="double" w:sz="4" w:space="0" w:color="auto"/>
            </w:tcBorders>
            <w:vAlign w:val="center"/>
          </w:tcPr>
          <w:p w:rsidR="00331D2B" w:rsidRPr="00137E3A" w:rsidRDefault="00331D2B" w:rsidP="007417E2">
            <w:pPr>
              <w:ind w:left="-99"/>
              <w:jc w:val="center"/>
            </w:pPr>
            <w:r w:rsidRPr="00137E3A">
              <w:t>03</w:t>
            </w:r>
          </w:p>
        </w:tc>
        <w:tc>
          <w:tcPr>
            <w:tcW w:w="693" w:type="dxa"/>
            <w:tcBorders>
              <w:bottom w:val="double" w:sz="4" w:space="0" w:color="auto"/>
            </w:tcBorders>
            <w:vAlign w:val="center"/>
          </w:tcPr>
          <w:p w:rsidR="00331D2B" w:rsidRPr="00137E3A" w:rsidRDefault="00331D2B" w:rsidP="007417E2">
            <w:pPr>
              <w:jc w:val="center"/>
            </w:pPr>
            <w:r w:rsidRPr="00137E3A">
              <w:t>04</w:t>
            </w:r>
          </w:p>
        </w:tc>
        <w:tc>
          <w:tcPr>
            <w:tcW w:w="693" w:type="dxa"/>
            <w:tcBorders>
              <w:bottom w:val="double" w:sz="4" w:space="0" w:color="auto"/>
            </w:tcBorders>
            <w:vAlign w:val="center"/>
          </w:tcPr>
          <w:p w:rsidR="00331D2B" w:rsidRPr="00137E3A" w:rsidRDefault="00331D2B" w:rsidP="007417E2">
            <w:pPr>
              <w:ind w:left="-99"/>
              <w:jc w:val="center"/>
            </w:pPr>
            <w:r w:rsidRPr="00137E3A">
              <w:t>05</w:t>
            </w:r>
          </w:p>
        </w:tc>
        <w:tc>
          <w:tcPr>
            <w:tcW w:w="693" w:type="dxa"/>
            <w:tcBorders>
              <w:bottom w:val="double" w:sz="4" w:space="0" w:color="auto"/>
            </w:tcBorders>
            <w:vAlign w:val="center"/>
          </w:tcPr>
          <w:p w:rsidR="00331D2B" w:rsidRPr="00137E3A" w:rsidRDefault="00331D2B" w:rsidP="007417E2">
            <w:pPr>
              <w:ind w:left="-99"/>
              <w:jc w:val="center"/>
            </w:pPr>
            <w:r w:rsidRPr="00137E3A">
              <w:t>06</w:t>
            </w:r>
          </w:p>
        </w:tc>
        <w:tc>
          <w:tcPr>
            <w:tcW w:w="693" w:type="dxa"/>
            <w:tcBorders>
              <w:bottom w:val="double" w:sz="4" w:space="0" w:color="auto"/>
            </w:tcBorders>
            <w:vAlign w:val="center"/>
          </w:tcPr>
          <w:p w:rsidR="00331D2B" w:rsidRPr="00137E3A" w:rsidRDefault="00331D2B" w:rsidP="007417E2">
            <w:pPr>
              <w:ind w:left="-99"/>
              <w:jc w:val="center"/>
            </w:pPr>
            <w:r w:rsidRPr="00137E3A">
              <w:t>07</w:t>
            </w:r>
          </w:p>
        </w:tc>
        <w:tc>
          <w:tcPr>
            <w:tcW w:w="693" w:type="dxa"/>
            <w:tcBorders>
              <w:bottom w:val="double" w:sz="4" w:space="0" w:color="auto"/>
            </w:tcBorders>
            <w:vAlign w:val="center"/>
          </w:tcPr>
          <w:p w:rsidR="00331D2B" w:rsidRPr="00137E3A" w:rsidRDefault="00331D2B" w:rsidP="007417E2">
            <w:pPr>
              <w:ind w:left="-99"/>
              <w:jc w:val="center"/>
            </w:pPr>
            <w:r w:rsidRPr="00137E3A">
              <w:t>08</w:t>
            </w:r>
          </w:p>
        </w:tc>
        <w:tc>
          <w:tcPr>
            <w:tcW w:w="693" w:type="dxa"/>
            <w:tcBorders>
              <w:bottom w:val="double" w:sz="4" w:space="0" w:color="auto"/>
            </w:tcBorders>
            <w:vAlign w:val="center"/>
          </w:tcPr>
          <w:p w:rsidR="00331D2B" w:rsidRPr="00137E3A" w:rsidRDefault="00331D2B" w:rsidP="005B419B">
            <w:pPr>
              <w:widowControl/>
              <w:wordWrap w:val="0"/>
              <w:ind w:leftChars="-50" w:left="-99" w:firstLineChars="100" w:firstLine="198"/>
              <w:jc w:val="center"/>
            </w:pPr>
            <w:r>
              <w:rPr>
                <w:vertAlign w:val="subscript"/>
              </w:rPr>
              <w:t>*1</w:t>
            </w:r>
          </w:p>
          <w:p w:rsidR="00331D2B" w:rsidRPr="00137E3A" w:rsidRDefault="00331D2B" w:rsidP="007417E2">
            <w:pPr>
              <w:ind w:left="-99"/>
              <w:jc w:val="center"/>
            </w:pPr>
            <w:r w:rsidRPr="00137E3A">
              <w:t>09</w:t>
            </w:r>
          </w:p>
          <w:p w:rsidR="00331D2B" w:rsidRPr="00137E3A" w:rsidRDefault="00331D2B" w:rsidP="007417E2">
            <w:pPr>
              <w:ind w:left="-99"/>
              <w:jc w:val="center"/>
            </w:pP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保税蔵置場</w:t>
            </w:r>
          </w:p>
        </w:tc>
        <w:tc>
          <w:tcPr>
            <w:tcW w:w="692" w:type="dxa"/>
            <w:vAlign w:val="center"/>
          </w:tcPr>
          <w:p w:rsidR="00331D2B" w:rsidRPr="00137E3A" w:rsidRDefault="00331D2B" w:rsidP="007417E2">
            <w:pPr>
              <w:ind w:left="-99"/>
              <w:jc w:val="center"/>
            </w:pPr>
            <w:r w:rsidRPr="00137E3A">
              <w:rPr>
                <w:rFonts w:hint="eastAsia"/>
              </w:rPr>
              <w:t>○</w:t>
            </w:r>
          </w:p>
        </w:tc>
        <w:tc>
          <w:tcPr>
            <w:tcW w:w="692" w:type="dxa"/>
            <w:vAlign w:val="center"/>
          </w:tcPr>
          <w:p w:rsidR="00331D2B" w:rsidRPr="00137E3A" w:rsidRDefault="00331D2B" w:rsidP="007417E2">
            <w:pPr>
              <w:ind w:left="-99"/>
              <w:jc w:val="center"/>
            </w:pPr>
            <w:r w:rsidRPr="00137E3A">
              <w:rPr>
                <w:rFonts w:hint="eastAsia"/>
              </w:rPr>
              <w:t>○</w:t>
            </w:r>
          </w:p>
        </w:tc>
        <w:tc>
          <w:tcPr>
            <w:tcW w:w="692"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r w:rsidRPr="00137E3A">
              <w:rPr>
                <w:rFonts w:hint="eastAsia"/>
              </w:rPr>
              <w:t>○</w:t>
            </w:r>
          </w:p>
        </w:tc>
      </w:tr>
      <w:tr w:rsidR="00331D2B" w:rsidRPr="00137E3A" w:rsidTr="007417E2">
        <w:trPr>
          <w:cantSplit/>
          <w:trHeight w:val="645"/>
        </w:trPr>
        <w:tc>
          <w:tcPr>
            <w:tcW w:w="2733" w:type="dxa"/>
            <w:vAlign w:val="center"/>
          </w:tcPr>
          <w:p w:rsidR="00331D2B" w:rsidRPr="005A39CC" w:rsidRDefault="00331D2B" w:rsidP="007417E2">
            <w:pPr>
              <w:pStyle w:val="a3"/>
              <w:tabs>
                <w:tab w:val="clear" w:pos="4252"/>
                <w:tab w:val="clear" w:pos="8504"/>
              </w:tabs>
              <w:snapToGrid/>
              <w:ind w:left="-99"/>
              <w:rPr>
                <w:rFonts w:hAnsi="ＭＳ ゴシック"/>
              </w:rPr>
            </w:pPr>
            <w:r w:rsidRPr="005A39CC">
              <w:rPr>
                <w:rFonts w:hAnsi="ＭＳ ゴシック" w:hint="eastAsia"/>
              </w:rPr>
              <w:t>棟記号</w:t>
            </w:r>
          </w:p>
        </w:tc>
        <w:tc>
          <w:tcPr>
            <w:tcW w:w="692" w:type="dxa"/>
            <w:vAlign w:val="center"/>
          </w:tcPr>
          <w:p w:rsidR="00331D2B" w:rsidRPr="005A39CC" w:rsidRDefault="00331D2B" w:rsidP="007417E2">
            <w:pPr>
              <w:wordWrap w:val="0"/>
              <w:ind w:left="-99"/>
              <w:jc w:val="center"/>
              <w:rPr>
                <w:rFonts w:hAnsi="ＭＳ ゴシック"/>
              </w:rPr>
            </w:pPr>
            <w:r w:rsidRPr="005A39CC">
              <w:rPr>
                <w:rFonts w:hAnsi="ＭＳ ゴシック" w:hint="eastAsia"/>
              </w:rPr>
              <w:t>△</w:t>
            </w:r>
          </w:p>
        </w:tc>
        <w:tc>
          <w:tcPr>
            <w:tcW w:w="692" w:type="dxa"/>
            <w:vAlign w:val="center"/>
          </w:tcPr>
          <w:p w:rsidR="00331D2B" w:rsidRPr="005A39CC" w:rsidRDefault="00331D2B" w:rsidP="007417E2">
            <w:pPr>
              <w:ind w:left="-99"/>
              <w:jc w:val="center"/>
              <w:rPr>
                <w:rFonts w:hAnsi="ＭＳ ゴシック"/>
              </w:rPr>
            </w:pPr>
            <w:r w:rsidRPr="005A39CC">
              <w:rPr>
                <w:rFonts w:hAnsi="ＭＳ ゴシック" w:hint="eastAsia"/>
              </w:rPr>
              <w:t>△</w:t>
            </w:r>
          </w:p>
        </w:tc>
        <w:tc>
          <w:tcPr>
            <w:tcW w:w="692" w:type="dxa"/>
            <w:vAlign w:val="center"/>
          </w:tcPr>
          <w:p w:rsidR="00331D2B" w:rsidRPr="005A39CC" w:rsidRDefault="00331D2B" w:rsidP="007417E2">
            <w:pPr>
              <w:ind w:left="-99"/>
              <w:jc w:val="center"/>
              <w:rPr>
                <w:rFonts w:hAnsi="ＭＳ ゴシック"/>
              </w:rPr>
            </w:pPr>
            <w:r w:rsidRPr="005A39CC">
              <w:rPr>
                <w:rFonts w:hAnsi="ＭＳ ゴシック" w:hint="eastAsia"/>
              </w:rPr>
              <w:t>△</w:t>
            </w:r>
          </w:p>
        </w:tc>
        <w:tc>
          <w:tcPr>
            <w:tcW w:w="693" w:type="dxa"/>
            <w:vAlign w:val="center"/>
          </w:tcPr>
          <w:p w:rsidR="00331D2B" w:rsidRPr="005A39CC" w:rsidRDefault="00331D2B" w:rsidP="007417E2">
            <w:pPr>
              <w:ind w:left="-99"/>
              <w:jc w:val="center"/>
              <w:rPr>
                <w:rFonts w:hAnsi="ＭＳ ゴシック"/>
              </w:rPr>
            </w:pPr>
            <w:r w:rsidRPr="005A39CC">
              <w:rPr>
                <w:rFonts w:hAnsi="ＭＳ ゴシック" w:hint="eastAsia"/>
              </w:rPr>
              <w:t>△</w:t>
            </w:r>
          </w:p>
        </w:tc>
        <w:tc>
          <w:tcPr>
            <w:tcW w:w="693" w:type="dxa"/>
            <w:vAlign w:val="center"/>
          </w:tcPr>
          <w:p w:rsidR="00331D2B" w:rsidRPr="005A39CC" w:rsidRDefault="00331D2B" w:rsidP="007417E2">
            <w:pPr>
              <w:ind w:left="-99"/>
              <w:jc w:val="center"/>
              <w:rPr>
                <w:rFonts w:hAnsi="ＭＳ ゴシック"/>
              </w:rPr>
            </w:pPr>
            <w:r w:rsidRPr="005A39CC">
              <w:rPr>
                <w:rFonts w:hAnsi="ＭＳ ゴシック" w:hint="eastAsia"/>
              </w:rPr>
              <w:t>△</w:t>
            </w:r>
          </w:p>
        </w:tc>
        <w:tc>
          <w:tcPr>
            <w:tcW w:w="693" w:type="dxa"/>
            <w:vAlign w:val="center"/>
          </w:tcPr>
          <w:p w:rsidR="00331D2B" w:rsidRPr="005A39CC" w:rsidRDefault="00331D2B" w:rsidP="007417E2">
            <w:pPr>
              <w:ind w:left="-99"/>
              <w:jc w:val="center"/>
              <w:rPr>
                <w:rFonts w:hAnsi="ＭＳ ゴシック"/>
              </w:rPr>
            </w:pPr>
          </w:p>
        </w:tc>
        <w:tc>
          <w:tcPr>
            <w:tcW w:w="693" w:type="dxa"/>
            <w:vAlign w:val="center"/>
          </w:tcPr>
          <w:p w:rsidR="00331D2B" w:rsidRPr="005A39CC" w:rsidRDefault="00331D2B" w:rsidP="007417E2">
            <w:pPr>
              <w:ind w:left="-99"/>
              <w:jc w:val="center"/>
              <w:rPr>
                <w:rFonts w:hAnsi="ＭＳ ゴシック"/>
              </w:rPr>
            </w:pPr>
          </w:p>
        </w:tc>
        <w:tc>
          <w:tcPr>
            <w:tcW w:w="693" w:type="dxa"/>
            <w:vAlign w:val="center"/>
          </w:tcPr>
          <w:p w:rsidR="00331D2B" w:rsidRPr="005A39CC" w:rsidRDefault="00331D2B" w:rsidP="007417E2">
            <w:pPr>
              <w:ind w:left="-99"/>
              <w:jc w:val="center"/>
              <w:rPr>
                <w:rFonts w:hAnsi="ＭＳ ゴシック"/>
              </w:rPr>
            </w:pPr>
          </w:p>
        </w:tc>
        <w:tc>
          <w:tcPr>
            <w:tcW w:w="693" w:type="dxa"/>
            <w:vAlign w:val="center"/>
          </w:tcPr>
          <w:p w:rsidR="00331D2B" w:rsidRPr="005A39CC" w:rsidRDefault="00331D2B" w:rsidP="007417E2">
            <w:pPr>
              <w:ind w:left="-99"/>
              <w:jc w:val="center"/>
              <w:rPr>
                <w:rFonts w:hAnsi="ＭＳ ゴシック"/>
              </w:rPr>
            </w:pPr>
            <w:r w:rsidRPr="005A39CC">
              <w:rPr>
                <w:rFonts w:hAnsi="ＭＳ ゴシック" w:hint="eastAsia"/>
              </w:rPr>
              <w:t>△</w:t>
            </w: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Pr>
                <w:rFonts w:hint="eastAsia"/>
              </w:rPr>
              <w:t>航空貨物</w:t>
            </w:r>
            <w:r w:rsidRPr="00137E3A">
              <w:rPr>
                <w:rFonts w:hint="eastAsia"/>
              </w:rPr>
              <w:t>代理店</w:t>
            </w: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r w:rsidRPr="00137E3A">
              <w:rPr>
                <w:rFonts w:hint="eastAsia"/>
              </w:rPr>
              <w:t>○</w:t>
            </w:r>
          </w:p>
        </w:tc>
        <w:tc>
          <w:tcPr>
            <w:tcW w:w="692" w:type="dxa"/>
            <w:vAlign w:val="center"/>
          </w:tcPr>
          <w:p w:rsidR="00331D2B" w:rsidRPr="00137E3A" w:rsidRDefault="00331D2B" w:rsidP="007417E2">
            <w:pPr>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混載業</w:t>
            </w: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wordWrap w:val="0"/>
              <w:ind w:left="-99"/>
              <w:jc w:val="center"/>
            </w:pPr>
            <w:r w:rsidRPr="00137E3A">
              <w:rPr>
                <w:rFonts w:hint="eastAsia"/>
              </w:rPr>
              <w:t>△</w:t>
            </w: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混載業</w:t>
            </w:r>
            <w:r w:rsidRPr="008137C8">
              <w:rPr>
                <w:rFonts w:hint="eastAsia"/>
              </w:rPr>
              <w:t>利用者</w:t>
            </w:r>
            <w:r w:rsidRPr="00137E3A">
              <w:rPr>
                <w:rFonts w:hint="eastAsia"/>
              </w:rPr>
              <w:t>略称</w:t>
            </w: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航空会社</w:t>
            </w: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wordWrap w:val="0"/>
              <w:ind w:left="-99"/>
              <w:jc w:val="center"/>
            </w:pPr>
            <w:r w:rsidRPr="00137E3A">
              <w:rPr>
                <w:rFonts w:hint="eastAsia"/>
              </w:rPr>
              <w:t>○</w:t>
            </w: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受託航空会社</w:t>
            </w: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wordWrap w:val="0"/>
              <w:ind w:left="-99"/>
              <w:jc w:val="center"/>
            </w:pPr>
            <w:r w:rsidRPr="00137E3A">
              <w:rPr>
                <w:rFonts w:hint="eastAsia"/>
              </w:rPr>
              <w:t>○</w:t>
            </w: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Pr>
                <w:rFonts w:hint="eastAsia"/>
              </w:rPr>
              <w:t>積込港</w:t>
            </w: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wordWrap w:val="0"/>
              <w:ind w:left="-99"/>
              <w:jc w:val="center"/>
            </w:pPr>
            <w:r>
              <w:rPr>
                <w:rFonts w:hint="eastAsia"/>
              </w:rPr>
              <w:t>○</w:t>
            </w:r>
          </w:p>
        </w:tc>
        <w:tc>
          <w:tcPr>
            <w:tcW w:w="693" w:type="dxa"/>
            <w:vAlign w:val="center"/>
          </w:tcPr>
          <w:p w:rsidR="00331D2B" w:rsidRPr="00137E3A" w:rsidRDefault="00331D2B" w:rsidP="007417E2">
            <w:pPr>
              <w:ind w:left="-99"/>
              <w:jc w:val="center"/>
            </w:pPr>
            <w:r>
              <w:rPr>
                <w:rFonts w:hint="eastAsia"/>
              </w:rPr>
              <w:t>○</w:t>
            </w:r>
          </w:p>
        </w:tc>
        <w:tc>
          <w:tcPr>
            <w:tcW w:w="693" w:type="dxa"/>
            <w:vAlign w:val="center"/>
          </w:tcPr>
          <w:p w:rsidR="00331D2B" w:rsidRPr="00137E3A" w:rsidRDefault="00331D2B" w:rsidP="007417E2">
            <w:pPr>
              <w:ind w:left="-99"/>
              <w:jc w:val="center"/>
            </w:pPr>
            <w:r>
              <w:rPr>
                <w:rFonts w:hint="eastAsia"/>
              </w:rPr>
              <w:t>△</w:t>
            </w:r>
          </w:p>
        </w:tc>
        <w:tc>
          <w:tcPr>
            <w:tcW w:w="693" w:type="dxa"/>
            <w:vAlign w:val="center"/>
          </w:tcPr>
          <w:p w:rsidR="00331D2B" w:rsidRPr="00137E3A" w:rsidRDefault="00331D2B" w:rsidP="007417E2">
            <w:pPr>
              <w:ind w:left="-99"/>
              <w:jc w:val="center"/>
            </w:pPr>
            <w:r>
              <w:rPr>
                <w:rFonts w:hint="eastAsia"/>
              </w:rPr>
              <w:t>○</w:t>
            </w:r>
          </w:p>
        </w:tc>
        <w:tc>
          <w:tcPr>
            <w:tcW w:w="693" w:type="dxa"/>
            <w:vAlign w:val="center"/>
          </w:tcPr>
          <w:p w:rsidR="00331D2B" w:rsidRPr="00137E3A" w:rsidRDefault="00331D2B" w:rsidP="007417E2">
            <w:pPr>
              <w:ind w:left="-99"/>
              <w:jc w:val="center"/>
            </w:pPr>
            <w:r>
              <w:rPr>
                <w:rFonts w:hint="eastAsia"/>
              </w:rPr>
              <w:t>△</w:t>
            </w:r>
          </w:p>
        </w:tc>
        <w:tc>
          <w:tcPr>
            <w:tcW w:w="693" w:type="dxa"/>
            <w:vAlign w:val="center"/>
          </w:tcPr>
          <w:p w:rsidR="00331D2B" w:rsidRPr="00137E3A" w:rsidRDefault="00331D2B" w:rsidP="007417E2">
            <w:pPr>
              <w:ind w:left="-99"/>
              <w:jc w:val="center"/>
            </w:pP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搭載便名</w:t>
            </w: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wordWrap w:val="0"/>
              <w:ind w:left="-99"/>
              <w:jc w:val="center"/>
            </w:pPr>
            <w:r w:rsidRPr="00137E3A">
              <w:rPr>
                <w:rFonts w:hint="eastAsia"/>
              </w:rPr>
              <w:t>○</w:t>
            </w: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仕向地域（１）</w:t>
            </w: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仕向地域（２）</w:t>
            </w: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仕向地域（３）</w:t>
            </w: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wordWrap w:val="0"/>
              <w:ind w:left="-99"/>
              <w:jc w:val="center"/>
            </w:pPr>
            <w:r w:rsidRPr="00137E3A">
              <w:rPr>
                <w:rFonts w:hint="eastAsia"/>
              </w:rPr>
              <w:t>△</w:t>
            </w: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仕向地域（４）</w:t>
            </w: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貨物識別</w:t>
            </w:r>
          </w:p>
        </w:tc>
        <w:tc>
          <w:tcPr>
            <w:tcW w:w="692" w:type="dxa"/>
            <w:vAlign w:val="center"/>
          </w:tcPr>
          <w:p w:rsidR="00331D2B" w:rsidRPr="00137E3A" w:rsidRDefault="00331D2B" w:rsidP="007417E2">
            <w:pPr>
              <w:wordWrap w:val="0"/>
              <w:ind w:left="-99"/>
              <w:jc w:val="center"/>
            </w:pPr>
            <w:r w:rsidRPr="00137E3A">
              <w:rPr>
                <w:rFonts w:hint="eastAsia"/>
              </w:rPr>
              <w:t>△</w:t>
            </w:r>
          </w:p>
        </w:tc>
        <w:tc>
          <w:tcPr>
            <w:tcW w:w="692" w:type="dxa"/>
            <w:vAlign w:val="center"/>
          </w:tcPr>
          <w:p w:rsidR="00331D2B" w:rsidRPr="00137E3A" w:rsidRDefault="00331D2B" w:rsidP="007417E2">
            <w:pPr>
              <w:ind w:left="-99"/>
              <w:jc w:val="center"/>
            </w:pPr>
            <w:r w:rsidRPr="00137E3A">
              <w:rPr>
                <w:rFonts w:hint="eastAsia"/>
              </w:rPr>
              <w:t>△</w:t>
            </w:r>
          </w:p>
        </w:tc>
        <w:tc>
          <w:tcPr>
            <w:tcW w:w="692"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r w:rsidRPr="00137E3A">
              <w:rPr>
                <w:rFonts w:hint="eastAsia"/>
              </w:rPr>
              <w:t>△</w:t>
            </w:r>
          </w:p>
        </w:tc>
      </w:tr>
      <w:tr w:rsidR="00331D2B" w:rsidRPr="00137E3A" w:rsidTr="007417E2">
        <w:trPr>
          <w:cantSplit/>
          <w:trHeight w:val="645"/>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要強制搭載完了入力表示</w:t>
            </w: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p>
        </w:tc>
      </w:tr>
      <w:tr w:rsidR="00331D2B" w:rsidRPr="00137E3A" w:rsidTr="007417E2">
        <w:trPr>
          <w:cantSplit/>
          <w:trHeight w:val="697"/>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全量輸出許可済表示</w:t>
            </w:r>
          </w:p>
        </w:tc>
        <w:tc>
          <w:tcPr>
            <w:tcW w:w="692" w:type="dxa"/>
            <w:vAlign w:val="center"/>
          </w:tcPr>
          <w:p w:rsidR="00331D2B" w:rsidRPr="00137E3A" w:rsidRDefault="00331D2B" w:rsidP="007417E2">
            <w:pPr>
              <w:ind w:left="-99"/>
              <w:jc w:val="center"/>
            </w:pPr>
          </w:p>
        </w:tc>
        <w:tc>
          <w:tcPr>
            <w:tcW w:w="692" w:type="dxa"/>
            <w:vAlign w:val="center"/>
          </w:tcPr>
          <w:p w:rsidR="00331D2B" w:rsidRPr="00137E3A" w:rsidRDefault="00331D2B" w:rsidP="007417E2">
            <w:pPr>
              <w:ind w:left="-99"/>
              <w:jc w:val="center"/>
            </w:pPr>
            <w:r w:rsidRPr="00137E3A">
              <w:rPr>
                <w:rFonts w:hint="eastAsia"/>
              </w:rPr>
              <w:t>△</w:t>
            </w:r>
          </w:p>
        </w:tc>
        <w:tc>
          <w:tcPr>
            <w:tcW w:w="692"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p>
        </w:tc>
      </w:tr>
      <w:tr w:rsidR="00331D2B" w:rsidRPr="00137E3A" w:rsidTr="007417E2">
        <w:trPr>
          <w:cantSplit/>
          <w:trHeight w:val="697"/>
        </w:trPr>
        <w:tc>
          <w:tcPr>
            <w:tcW w:w="2733" w:type="dxa"/>
            <w:vAlign w:val="center"/>
          </w:tcPr>
          <w:p w:rsidR="00331D2B" w:rsidRPr="00137E3A" w:rsidRDefault="00331D2B" w:rsidP="007417E2">
            <w:pPr>
              <w:pStyle w:val="a3"/>
              <w:tabs>
                <w:tab w:val="clear" w:pos="4252"/>
                <w:tab w:val="clear" w:pos="8504"/>
              </w:tabs>
              <w:snapToGrid/>
              <w:ind w:left="-99"/>
            </w:pPr>
            <w:r w:rsidRPr="00137E3A">
              <w:rPr>
                <w:rFonts w:hint="eastAsia"/>
              </w:rPr>
              <w:t>ＡＷＢ下１桁</w:t>
            </w:r>
          </w:p>
        </w:tc>
        <w:tc>
          <w:tcPr>
            <w:tcW w:w="692" w:type="dxa"/>
            <w:vAlign w:val="center"/>
          </w:tcPr>
          <w:p w:rsidR="00331D2B" w:rsidRPr="00137E3A" w:rsidRDefault="00331D2B" w:rsidP="007417E2">
            <w:pPr>
              <w:ind w:left="-99"/>
              <w:jc w:val="center"/>
            </w:pPr>
            <w:r w:rsidRPr="00137E3A">
              <w:rPr>
                <w:rFonts w:hint="eastAsia"/>
              </w:rPr>
              <w:t>△</w:t>
            </w:r>
          </w:p>
        </w:tc>
        <w:tc>
          <w:tcPr>
            <w:tcW w:w="692" w:type="dxa"/>
            <w:vAlign w:val="center"/>
          </w:tcPr>
          <w:p w:rsidR="00331D2B" w:rsidRPr="00137E3A" w:rsidRDefault="00331D2B" w:rsidP="007417E2">
            <w:pPr>
              <w:ind w:left="-99"/>
              <w:jc w:val="center"/>
            </w:pPr>
            <w:r w:rsidRPr="00137E3A">
              <w:rPr>
                <w:rFonts w:hint="eastAsia"/>
              </w:rPr>
              <w:t>△</w:t>
            </w:r>
          </w:p>
        </w:tc>
        <w:tc>
          <w:tcPr>
            <w:tcW w:w="692"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r w:rsidRPr="00137E3A">
              <w:rPr>
                <w:rFonts w:hint="eastAsia"/>
              </w:rPr>
              <w:t>△</w:t>
            </w:r>
          </w:p>
        </w:tc>
        <w:tc>
          <w:tcPr>
            <w:tcW w:w="693" w:type="dxa"/>
            <w:vAlign w:val="center"/>
          </w:tcPr>
          <w:p w:rsidR="00331D2B" w:rsidRPr="00137E3A" w:rsidRDefault="00331D2B" w:rsidP="007417E2">
            <w:pPr>
              <w:ind w:left="-99"/>
              <w:jc w:val="center"/>
            </w:pPr>
          </w:p>
        </w:tc>
        <w:tc>
          <w:tcPr>
            <w:tcW w:w="693" w:type="dxa"/>
            <w:vAlign w:val="center"/>
          </w:tcPr>
          <w:p w:rsidR="00331D2B" w:rsidRPr="00137E3A" w:rsidRDefault="00331D2B" w:rsidP="007417E2">
            <w:pPr>
              <w:ind w:left="-99"/>
              <w:jc w:val="center"/>
            </w:pPr>
            <w:r w:rsidRPr="00137E3A">
              <w:rPr>
                <w:rFonts w:hint="eastAsia"/>
              </w:rPr>
              <w:t>△</w:t>
            </w:r>
          </w:p>
        </w:tc>
      </w:tr>
      <w:tr w:rsidR="009C065A" w:rsidRPr="00137E3A" w:rsidTr="007417E2">
        <w:trPr>
          <w:cantSplit/>
          <w:trHeight w:val="697"/>
        </w:trPr>
        <w:tc>
          <w:tcPr>
            <w:tcW w:w="2733" w:type="dxa"/>
            <w:vAlign w:val="center"/>
          </w:tcPr>
          <w:p w:rsidR="009C065A" w:rsidRPr="00137E3A" w:rsidRDefault="009C065A" w:rsidP="007417E2">
            <w:pPr>
              <w:pStyle w:val="a3"/>
              <w:tabs>
                <w:tab w:val="clear" w:pos="4252"/>
                <w:tab w:val="clear" w:pos="8504"/>
              </w:tabs>
              <w:snapToGrid/>
              <w:ind w:left="-99"/>
              <w:rPr>
                <w:rFonts w:hint="eastAsia"/>
              </w:rPr>
            </w:pPr>
            <w:r w:rsidRPr="005B4621">
              <w:rPr>
                <w:rFonts w:hint="eastAsia"/>
                <w:highlight w:val="green"/>
              </w:rPr>
              <w:t>仕立未済</w:t>
            </w:r>
          </w:p>
        </w:tc>
        <w:tc>
          <w:tcPr>
            <w:tcW w:w="692" w:type="dxa"/>
            <w:vAlign w:val="center"/>
          </w:tcPr>
          <w:p w:rsidR="009C065A" w:rsidRPr="00137E3A" w:rsidRDefault="009C065A" w:rsidP="007417E2">
            <w:pPr>
              <w:ind w:left="-99"/>
              <w:jc w:val="center"/>
              <w:rPr>
                <w:rFonts w:hint="eastAsia"/>
              </w:rPr>
            </w:pPr>
            <w:r w:rsidRPr="005B4621">
              <w:rPr>
                <w:rFonts w:hint="eastAsia"/>
                <w:highlight w:val="green"/>
              </w:rPr>
              <w:t>△</w:t>
            </w:r>
          </w:p>
        </w:tc>
        <w:tc>
          <w:tcPr>
            <w:tcW w:w="692" w:type="dxa"/>
            <w:vAlign w:val="center"/>
          </w:tcPr>
          <w:p w:rsidR="009C065A" w:rsidRPr="00137E3A" w:rsidRDefault="009C065A" w:rsidP="007417E2">
            <w:pPr>
              <w:ind w:left="-99"/>
              <w:jc w:val="center"/>
              <w:rPr>
                <w:rFonts w:hint="eastAsia"/>
              </w:rPr>
            </w:pPr>
            <w:r w:rsidRPr="005B4621">
              <w:rPr>
                <w:rFonts w:hint="eastAsia"/>
                <w:highlight w:val="green"/>
              </w:rPr>
              <w:t>△</w:t>
            </w:r>
          </w:p>
        </w:tc>
        <w:tc>
          <w:tcPr>
            <w:tcW w:w="692" w:type="dxa"/>
            <w:vAlign w:val="center"/>
          </w:tcPr>
          <w:p w:rsidR="009C065A" w:rsidRPr="00137E3A" w:rsidRDefault="009C065A" w:rsidP="007417E2">
            <w:pPr>
              <w:ind w:left="-99"/>
              <w:jc w:val="center"/>
              <w:rPr>
                <w:rFonts w:hint="eastAsia"/>
              </w:rPr>
            </w:pPr>
            <w:r w:rsidRPr="005B4621">
              <w:rPr>
                <w:rFonts w:hint="eastAsia"/>
                <w:highlight w:val="green"/>
              </w:rPr>
              <w:t>△</w:t>
            </w:r>
          </w:p>
        </w:tc>
        <w:tc>
          <w:tcPr>
            <w:tcW w:w="693" w:type="dxa"/>
            <w:vAlign w:val="center"/>
          </w:tcPr>
          <w:p w:rsidR="009C065A" w:rsidRPr="00137E3A" w:rsidRDefault="009C065A" w:rsidP="007417E2">
            <w:pPr>
              <w:ind w:left="-99"/>
              <w:jc w:val="center"/>
            </w:pPr>
          </w:p>
        </w:tc>
        <w:tc>
          <w:tcPr>
            <w:tcW w:w="693" w:type="dxa"/>
            <w:vAlign w:val="center"/>
          </w:tcPr>
          <w:p w:rsidR="009C065A" w:rsidRPr="00137E3A" w:rsidRDefault="009C065A" w:rsidP="007417E2">
            <w:pPr>
              <w:ind w:left="-99"/>
              <w:jc w:val="center"/>
              <w:rPr>
                <w:rFonts w:hint="eastAsia"/>
              </w:rPr>
            </w:pPr>
          </w:p>
        </w:tc>
        <w:tc>
          <w:tcPr>
            <w:tcW w:w="693" w:type="dxa"/>
            <w:vAlign w:val="center"/>
          </w:tcPr>
          <w:p w:rsidR="009C065A" w:rsidRPr="00137E3A" w:rsidRDefault="009C065A" w:rsidP="007417E2">
            <w:pPr>
              <w:ind w:left="-99"/>
              <w:jc w:val="center"/>
            </w:pPr>
          </w:p>
        </w:tc>
        <w:tc>
          <w:tcPr>
            <w:tcW w:w="693" w:type="dxa"/>
            <w:vAlign w:val="center"/>
          </w:tcPr>
          <w:p w:rsidR="009C065A" w:rsidRPr="00137E3A" w:rsidRDefault="009C065A" w:rsidP="007417E2">
            <w:pPr>
              <w:ind w:left="-99"/>
              <w:jc w:val="center"/>
              <w:rPr>
                <w:rFonts w:hint="eastAsia"/>
              </w:rPr>
            </w:pPr>
          </w:p>
        </w:tc>
        <w:tc>
          <w:tcPr>
            <w:tcW w:w="693" w:type="dxa"/>
            <w:vAlign w:val="center"/>
          </w:tcPr>
          <w:p w:rsidR="009C065A" w:rsidRPr="00137E3A" w:rsidRDefault="009C065A" w:rsidP="007417E2">
            <w:pPr>
              <w:ind w:left="-99"/>
              <w:jc w:val="center"/>
            </w:pPr>
          </w:p>
        </w:tc>
        <w:tc>
          <w:tcPr>
            <w:tcW w:w="693" w:type="dxa"/>
            <w:vAlign w:val="center"/>
          </w:tcPr>
          <w:p w:rsidR="009C065A" w:rsidRPr="00137E3A" w:rsidRDefault="009C065A" w:rsidP="007417E2">
            <w:pPr>
              <w:ind w:left="-99"/>
              <w:jc w:val="center"/>
              <w:rPr>
                <w:rFonts w:hint="eastAsia"/>
              </w:rPr>
            </w:pPr>
            <w:r w:rsidRPr="005B4621">
              <w:rPr>
                <w:rFonts w:hint="eastAsia"/>
                <w:highlight w:val="green"/>
              </w:rPr>
              <w:t>△</w:t>
            </w:r>
          </w:p>
        </w:tc>
      </w:tr>
    </w:tbl>
    <w:p w:rsidR="00331D2B" w:rsidRPr="00137E3A" w:rsidRDefault="00331D2B" w:rsidP="005B419B">
      <w:pPr>
        <w:ind w:leftChars="298" w:left="1192" w:hangingChars="303" w:hanging="601"/>
      </w:pPr>
      <w:r>
        <w:rPr>
          <w:rFonts w:hint="eastAsia"/>
        </w:rPr>
        <w:lastRenderedPageBreak/>
        <w:t>（＊１）</w:t>
      </w:r>
      <w:r w:rsidRPr="00137E3A">
        <w:rPr>
          <w:rFonts w:hint="eastAsia"/>
        </w:rPr>
        <w:t>照会パターン番号「０９」については一回の入力で該当する貨物の情報をすべて出力する照会パターンである。</w:t>
      </w:r>
    </w:p>
    <w:p w:rsidR="00331D2B" w:rsidRPr="00137E3A" w:rsidRDefault="00331D2B" w:rsidP="005B419B">
      <w:pPr>
        <w:ind w:leftChars="100" w:left="793" w:hangingChars="300" w:hanging="595"/>
      </w:pPr>
      <w:r w:rsidRPr="00137E3A">
        <w:rPr>
          <w:rFonts w:hint="eastAsia"/>
        </w:rPr>
        <w:t>（２）照会パターン番号が「０９」の場合、１回の処理で照会対象となる</w:t>
      </w:r>
      <w:r>
        <w:rPr>
          <w:rFonts w:hint="eastAsia"/>
        </w:rPr>
        <w:t>輸出</w:t>
      </w:r>
      <w:r w:rsidRPr="00137E3A">
        <w:rPr>
          <w:rFonts w:hint="eastAsia"/>
        </w:rPr>
        <w:t>貨物</w:t>
      </w:r>
      <w:r>
        <w:rPr>
          <w:rFonts w:hint="eastAsia"/>
        </w:rPr>
        <w:t>情報</w:t>
      </w:r>
      <w:r w:rsidRPr="00137E3A">
        <w:rPr>
          <w:rFonts w:hint="eastAsia"/>
        </w:rPr>
        <w:t>を全件出力することから、入力可能時間帯に制限がある。（</w:t>
      </w:r>
      <w:r w:rsidRPr="00B7010C">
        <w:rPr>
          <w:rFonts w:hAnsi="ＭＳ ゴシック" w:cs="ＭＳ 明朝" w:hint="eastAsia"/>
          <w:color w:val="000000"/>
          <w:kern w:val="0"/>
          <w:szCs w:val="22"/>
        </w:rPr>
        <w:t>規制時間帯は別途定めることとする。</w:t>
      </w:r>
      <w:r w:rsidRPr="00137E3A">
        <w:rPr>
          <w:rFonts w:hint="eastAsia"/>
        </w:rPr>
        <w:t>）</w:t>
      </w:r>
    </w:p>
    <w:p w:rsidR="00331D2B" w:rsidRDefault="00331D2B" w:rsidP="005B419B">
      <w:pPr>
        <w:ind w:firstLineChars="100" w:firstLine="198"/>
      </w:pPr>
      <w:r w:rsidRPr="00137E3A">
        <w:rPr>
          <w:rFonts w:hint="eastAsia"/>
        </w:rPr>
        <w:t>（３）照会パターン番号別に処理対象とする貨物識別は以下のとおりである。</w:t>
      </w:r>
    </w:p>
    <w:p w:rsidR="00331D2B" w:rsidRDefault="00331D2B" w:rsidP="005B419B">
      <w:pPr>
        <w:ind w:firstLineChars="100" w:firstLine="198"/>
      </w:pPr>
    </w:p>
    <w:p w:rsidR="00331D2B" w:rsidRPr="00137E3A" w:rsidRDefault="00331D2B" w:rsidP="005B419B">
      <w:pPr>
        <w:numPr>
          <w:ins w:id="3" w:author="Unknown" w:date="2007-03-06T14:25:00Z"/>
        </w:numPr>
        <w:ind w:firstLineChars="100" w:firstLine="198"/>
        <w:jc w:val="center"/>
      </w:pPr>
      <w:r>
        <w:rPr>
          <w:rFonts w:hint="eastAsia"/>
        </w:rPr>
        <w:t>表３　照会パターン番号別貨物識別表</w:t>
      </w:r>
    </w:p>
    <w:tbl>
      <w:tblPr>
        <w:tblW w:w="0" w:type="auto"/>
        <w:tblInd w:w="459" w:type="dxa"/>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0"/>
        <w:gridCol w:w="720"/>
        <w:gridCol w:w="720"/>
        <w:gridCol w:w="720"/>
        <w:gridCol w:w="720"/>
        <w:gridCol w:w="720"/>
        <w:gridCol w:w="720"/>
        <w:gridCol w:w="720"/>
        <w:gridCol w:w="720"/>
        <w:gridCol w:w="720"/>
      </w:tblGrid>
      <w:tr w:rsidR="00331D2B" w:rsidRPr="00137E3A" w:rsidTr="00307DB4">
        <w:trPr>
          <w:cantSplit/>
          <w:trHeight w:val="755"/>
        </w:trPr>
        <w:tc>
          <w:tcPr>
            <w:tcW w:w="2160" w:type="dxa"/>
            <w:tcBorders>
              <w:top w:val="single" w:sz="4" w:space="0" w:color="auto"/>
            </w:tcBorders>
            <w:vAlign w:val="center"/>
          </w:tcPr>
          <w:p w:rsidR="00331D2B" w:rsidRPr="00137E3A" w:rsidRDefault="00331D2B" w:rsidP="007417E2">
            <w:pPr>
              <w:ind w:left="-99"/>
              <w:jc w:val="center"/>
            </w:pPr>
            <w:r w:rsidRPr="00137E3A">
              <w:rPr>
                <w:rFonts w:hint="eastAsia"/>
              </w:rPr>
              <w:t>照会パターン番号</w:t>
            </w:r>
          </w:p>
        </w:tc>
        <w:tc>
          <w:tcPr>
            <w:tcW w:w="720" w:type="dxa"/>
            <w:tcBorders>
              <w:top w:val="single" w:sz="4" w:space="0" w:color="auto"/>
            </w:tcBorders>
            <w:vAlign w:val="center"/>
          </w:tcPr>
          <w:p w:rsidR="00331D2B" w:rsidRPr="00137E3A" w:rsidRDefault="00331D2B" w:rsidP="007417E2">
            <w:pPr>
              <w:ind w:left="-99"/>
              <w:jc w:val="center"/>
            </w:pPr>
            <w:r w:rsidRPr="00137E3A">
              <w:t>01</w:t>
            </w:r>
          </w:p>
        </w:tc>
        <w:tc>
          <w:tcPr>
            <w:tcW w:w="720" w:type="dxa"/>
            <w:tcBorders>
              <w:top w:val="single" w:sz="4" w:space="0" w:color="auto"/>
            </w:tcBorders>
            <w:vAlign w:val="center"/>
          </w:tcPr>
          <w:p w:rsidR="00331D2B" w:rsidRPr="00137E3A" w:rsidRDefault="00331D2B" w:rsidP="007417E2">
            <w:pPr>
              <w:ind w:left="-99"/>
              <w:jc w:val="center"/>
            </w:pPr>
            <w:r w:rsidRPr="00137E3A">
              <w:t>02</w:t>
            </w:r>
          </w:p>
        </w:tc>
        <w:tc>
          <w:tcPr>
            <w:tcW w:w="720" w:type="dxa"/>
            <w:tcBorders>
              <w:top w:val="single" w:sz="4" w:space="0" w:color="auto"/>
            </w:tcBorders>
            <w:vAlign w:val="center"/>
          </w:tcPr>
          <w:p w:rsidR="00331D2B" w:rsidRPr="00137E3A" w:rsidRDefault="00331D2B" w:rsidP="007417E2">
            <w:pPr>
              <w:ind w:left="-99"/>
              <w:jc w:val="center"/>
            </w:pPr>
            <w:r w:rsidRPr="00137E3A">
              <w:t>03</w:t>
            </w:r>
          </w:p>
        </w:tc>
        <w:tc>
          <w:tcPr>
            <w:tcW w:w="720" w:type="dxa"/>
            <w:tcBorders>
              <w:top w:val="single" w:sz="4" w:space="0" w:color="auto"/>
            </w:tcBorders>
            <w:vAlign w:val="center"/>
          </w:tcPr>
          <w:p w:rsidR="00331D2B" w:rsidRPr="00137E3A" w:rsidRDefault="00331D2B" w:rsidP="007417E2">
            <w:pPr>
              <w:ind w:left="-99"/>
              <w:jc w:val="center"/>
            </w:pPr>
            <w:r w:rsidRPr="00137E3A">
              <w:t>04</w:t>
            </w:r>
          </w:p>
        </w:tc>
        <w:tc>
          <w:tcPr>
            <w:tcW w:w="720" w:type="dxa"/>
            <w:tcBorders>
              <w:top w:val="single" w:sz="4" w:space="0" w:color="auto"/>
            </w:tcBorders>
            <w:vAlign w:val="center"/>
          </w:tcPr>
          <w:p w:rsidR="00331D2B" w:rsidRPr="00137E3A" w:rsidRDefault="00331D2B" w:rsidP="007417E2">
            <w:pPr>
              <w:ind w:left="-99"/>
              <w:jc w:val="center"/>
            </w:pPr>
            <w:r w:rsidRPr="00137E3A">
              <w:t>05</w:t>
            </w:r>
          </w:p>
        </w:tc>
        <w:tc>
          <w:tcPr>
            <w:tcW w:w="720" w:type="dxa"/>
            <w:tcBorders>
              <w:top w:val="single" w:sz="4" w:space="0" w:color="auto"/>
            </w:tcBorders>
            <w:vAlign w:val="center"/>
          </w:tcPr>
          <w:p w:rsidR="00331D2B" w:rsidRPr="00137E3A" w:rsidRDefault="00331D2B" w:rsidP="007417E2">
            <w:pPr>
              <w:ind w:left="-99"/>
              <w:jc w:val="center"/>
            </w:pPr>
            <w:r w:rsidRPr="00137E3A">
              <w:t>06</w:t>
            </w:r>
          </w:p>
        </w:tc>
        <w:tc>
          <w:tcPr>
            <w:tcW w:w="720" w:type="dxa"/>
            <w:tcBorders>
              <w:top w:val="single" w:sz="4" w:space="0" w:color="auto"/>
            </w:tcBorders>
            <w:vAlign w:val="center"/>
          </w:tcPr>
          <w:p w:rsidR="00331D2B" w:rsidRPr="00137E3A" w:rsidRDefault="00331D2B" w:rsidP="007417E2">
            <w:pPr>
              <w:ind w:left="-99"/>
              <w:jc w:val="center"/>
            </w:pPr>
            <w:r w:rsidRPr="00137E3A">
              <w:t>07</w:t>
            </w:r>
          </w:p>
        </w:tc>
        <w:tc>
          <w:tcPr>
            <w:tcW w:w="720" w:type="dxa"/>
            <w:tcBorders>
              <w:top w:val="single" w:sz="4" w:space="0" w:color="auto"/>
            </w:tcBorders>
            <w:vAlign w:val="center"/>
          </w:tcPr>
          <w:p w:rsidR="00331D2B" w:rsidRPr="00137E3A" w:rsidRDefault="00331D2B" w:rsidP="007417E2">
            <w:pPr>
              <w:ind w:left="-99"/>
              <w:jc w:val="center"/>
            </w:pPr>
            <w:r w:rsidRPr="00137E3A">
              <w:t>08</w:t>
            </w:r>
          </w:p>
        </w:tc>
        <w:tc>
          <w:tcPr>
            <w:tcW w:w="720" w:type="dxa"/>
            <w:tcBorders>
              <w:top w:val="single" w:sz="4" w:space="0" w:color="auto"/>
            </w:tcBorders>
            <w:vAlign w:val="center"/>
          </w:tcPr>
          <w:p w:rsidR="00331D2B" w:rsidRPr="00137E3A" w:rsidRDefault="00331D2B" w:rsidP="007417E2">
            <w:pPr>
              <w:jc w:val="center"/>
            </w:pPr>
            <w:r w:rsidRPr="00137E3A">
              <w:t>09</w:t>
            </w:r>
          </w:p>
        </w:tc>
      </w:tr>
      <w:tr w:rsidR="00331D2B" w:rsidRPr="00137E3A" w:rsidTr="00307DB4">
        <w:trPr>
          <w:cantSplit/>
          <w:trHeight w:val="1891"/>
        </w:trPr>
        <w:tc>
          <w:tcPr>
            <w:tcW w:w="2160" w:type="dxa"/>
            <w:tcBorders>
              <w:bottom w:val="single" w:sz="4" w:space="0" w:color="auto"/>
            </w:tcBorders>
            <w:vAlign w:val="center"/>
          </w:tcPr>
          <w:p w:rsidR="00331D2B" w:rsidRPr="00137E3A" w:rsidRDefault="00331D2B" w:rsidP="007417E2">
            <w:pPr>
              <w:pStyle w:val="a3"/>
              <w:ind w:left="-99"/>
              <w:jc w:val="center"/>
            </w:pPr>
            <w:r w:rsidRPr="00137E3A">
              <w:rPr>
                <w:rFonts w:hint="eastAsia"/>
              </w:rPr>
              <w:t>照会可能な貨物識別</w:t>
            </w:r>
          </w:p>
        </w:tc>
        <w:tc>
          <w:tcPr>
            <w:tcW w:w="720" w:type="dxa"/>
            <w:tcBorders>
              <w:bottom w:val="single" w:sz="4" w:space="0" w:color="auto"/>
            </w:tcBorders>
          </w:tcPr>
          <w:p w:rsidR="00331D2B" w:rsidRPr="00137E3A" w:rsidRDefault="00331D2B" w:rsidP="007417E2">
            <w:pPr>
              <w:ind w:left="-99"/>
              <w:jc w:val="center"/>
            </w:pPr>
            <w:r w:rsidRPr="00137E3A">
              <w:rPr>
                <w:rFonts w:hint="eastAsia"/>
              </w:rPr>
              <w:t>Ｍ</w:t>
            </w:r>
          </w:p>
          <w:p w:rsidR="00331D2B" w:rsidRPr="00137E3A" w:rsidRDefault="00331D2B" w:rsidP="007417E2">
            <w:pPr>
              <w:ind w:left="-99"/>
              <w:jc w:val="center"/>
            </w:pPr>
            <w:r w:rsidRPr="00137E3A">
              <w:rPr>
                <w:rFonts w:hint="eastAsia"/>
              </w:rPr>
              <w:t>・</w:t>
            </w:r>
          </w:p>
          <w:p w:rsidR="00331D2B" w:rsidRPr="00137E3A" w:rsidRDefault="00331D2B" w:rsidP="007417E2">
            <w:pPr>
              <w:ind w:left="-99"/>
              <w:jc w:val="center"/>
              <w:rPr>
                <w:u w:val="single"/>
              </w:rPr>
            </w:pPr>
            <w:r w:rsidRPr="00137E3A">
              <w:rPr>
                <w:rFonts w:hint="eastAsia"/>
                <w:u w:val="single"/>
              </w:rPr>
              <w:t>Ａ</w:t>
            </w:r>
          </w:p>
          <w:p w:rsidR="00331D2B" w:rsidRPr="00137E3A" w:rsidRDefault="00331D2B" w:rsidP="007417E2">
            <w:pPr>
              <w:ind w:left="-99"/>
              <w:jc w:val="center"/>
            </w:pPr>
            <w:r w:rsidRPr="00137E3A">
              <w:rPr>
                <w:rFonts w:hint="eastAsia"/>
              </w:rPr>
              <w:t>・</w:t>
            </w:r>
          </w:p>
          <w:p w:rsidR="00331D2B" w:rsidRPr="00137E3A" w:rsidRDefault="00331D2B" w:rsidP="007417E2">
            <w:pPr>
              <w:ind w:left="-99"/>
              <w:jc w:val="center"/>
              <w:rPr>
                <w:u w:val="single"/>
              </w:rPr>
            </w:pPr>
            <w:r w:rsidRPr="00137E3A">
              <w:rPr>
                <w:rFonts w:hint="eastAsia"/>
                <w:u w:val="single"/>
              </w:rPr>
              <w:t>Ｈ</w:t>
            </w:r>
          </w:p>
          <w:p w:rsidR="00331D2B" w:rsidRPr="00137E3A" w:rsidRDefault="00331D2B" w:rsidP="007417E2">
            <w:pPr>
              <w:ind w:left="-99"/>
              <w:jc w:val="center"/>
            </w:pPr>
            <w:r w:rsidRPr="00137E3A">
              <w:rPr>
                <w:rFonts w:hint="eastAsia"/>
              </w:rPr>
              <w:t>・</w:t>
            </w:r>
          </w:p>
          <w:p w:rsidR="00331D2B" w:rsidRPr="00137E3A" w:rsidRDefault="00331D2B" w:rsidP="007417E2">
            <w:pPr>
              <w:ind w:left="-99"/>
              <w:jc w:val="center"/>
              <w:rPr>
                <w:shd w:val="pct15" w:color="auto" w:fill="FFFFFF"/>
              </w:rPr>
            </w:pPr>
            <w:r w:rsidRPr="00137E3A">
              <w:rPr>
                <w:rFonts w:hint="eastAsia"/>
                <w:u w:val="single"/>
              </w:rPr>
              <w:t>Ｌ</w:t>
            </w:r>
          </w:p>
          <w:p w:rsidR="00331D2B" w:rsidRPr="00137E3A" w:rsidRDefault="00331D2B" w:rsidP="007417E2">
            <w:pPr>
              <w:ind w:left="-99"/>
              <w:jc w:val="right"/>
            </w:pPr>
          </w:p>
        </w:tc>
        <w:tc>
          <w:tcPr>
            <w:tcW w:w="720" w:type="dxa"/>
            <w:tcBorders>
              <w:bottom w:val="single" w:sz="4" w:space="0" w:color="auto"/>
            </w:tcBorders>
          </w:tcPr>
          <w:p w:rsidR="00331D2B" w:rsidRPr="00137E3A" w:rsidRDefault="00331D2B" w:rsidP="007417E2">
            <w:pPr>
              <w:ind w:left="-99"/>
              <w:jc w:val="center"/>
              <w:rPr>
                <w:u w:val="single"/>
              </w:rPr>
            </w:pPr>
            <w:r w:rsidRPr="00137E3A">
              <w:rPr>
                <w:rFonts w:hint="eastAsia"/>
                <w:u w:val="single"/>
              </w:rPr>
              <w:t>Ａ</w:t>
            </w:r>
          </w:p>
          <w:p w:rsidR="00331D2B" w:rsidRPr="00137E3A" w:rsidRDefault="00331D2B" w:rsidP="007417E2">
            <w:pPr>
              <w:ind w:left="-99"/>
              <w:jc w:val="center"/>
            </w:pPr>
            <w:r w:rsidRPr="00137E3A">
              <w:rPr>
                <w:rFonts w:hint="eastAsia"/>
              </w:rPr>
              <w:t>・</w:t>
            </w:r>
          </w:p>
          <w:p w:rsidR="00331D2B" w:rsidRPr="00137E3A" w:rsidRDefault="00331D2B" w:rsidP="007417E2">
            <w:pPr>
              <w:ind w:left="-99"/>
              <w:jc w:val="center"/>
              <w:rPr>
                <w:u w:val="single"/>
              </w:rPr>
            </w:pPr>
            <w:r w:rsidRPr="00137E3A">
              <w:rPr>
                <w:rFonts w:hint="eastAsia"/>
                <w:u w:val="single"/>
              </w:rPr>
              <w:t>Ｈ</w:t>
            </w:r>
          </w:p>
          <w:p w:rsidR="00331D2B" w:rsidRPr="00137E3A" w:rsidRDefault="00331D2B" w:rsidP="007417E2">
            <w:pPr>
              <w:ind w:left="-99"/>
              <w:jc w:val="center"/>
            </w:pPr>
            <w:r w:rsidRPr="00137E3A">
              <w:rPr>
                <w:rFonts w:hint="eastAsia"/>
              </w:rPr>
              <w:t>・</w:t>
            </w:r>
          </w:p>
          <w:p w:rsidR="00331D2B" w:rsidRPr="00137E3A" w:rsidRDefault="00331D2B" w:rsidP="007417E2">
            <w:pPr>
              <w:ind w:left="-99"/>
              <w:jc w:val="center"/>
              <w:rPr>
                <w:shd w:val="pct15" w:color="auto" w:fill="FFFFFF"/>
              </w:rPr>
            </w:pPr>
            <w:r w:rsidRPr="00137E3A">
              <w:rPr>
                <w:rFonts w:hint="eastAsia"/>
                <w:u w:val="single"/>
              </w:rPr>
              <w:t>Ｌ</w:t>
            </w:r>
          </w:p>
        </w:tc>
        <w:tc>
          <w:tcPr>
            <w:tcW w:w="720" w:type="dxa"/>
            <w:tcBorders>
              <w:bottom w:val="single" w:sz="4" w:space="0" w:color="auto"/>
            </w:tcBorders>
          </w:tcPr>
          <w:p w:rsidR="00331D2B" w:rsidRPr="00137E3A" w:rsidRDefault="00331D2B" w:rsidP="007417E2">
            <w:pPr>
              <w:ind w:left="-99"/>
              <w:jc w:val="center"/>
            </w:pPr>
            <w:r w:rsidRPr="00137E3A">
              <w:rPr>
                <w:rFonts w:hint="eastAsia"/>
              </w:rPr>
              <w:t>Ｍ</w:t>
            </w:r>
          </w:p>
          <w:p w:rsidR="00331D2B" w:rsidRPr="00137E3A" w:rsidRDefault="00331D2B" w:rsidP="007417E2">
            <w:pPr>
              <w:ind w:left="-99"/>
              <w:jc w:val="center"/>
            </w:pPr>
            <w:r w:rsidRPr="00137E3A">
              <w:rPr>
                <w:rFonts w:hint="eastAsia"/>
              </w:rPr>
              <w:t>・</w:t>
            </w:r>
          </w:p>
          <w:p w:rsidR="00331D2B" w:rsidRPr="00137E3A" w:rsidRDefault="00331D2B" w:rsidP="007417E2">
            <w:pPr>
              <w:ind w:left="-99"/>
              <w:jc w:val="center"/>
              <w:rPr>
                <w:u w:val="single"/>
              </w:rPr>
            </w:pPr>
            <w:r w:rsidRPr="00137E3A">
              <w:rPr>
                <w:rFonts w:hint="eastAsia"/>
                <w:u w:val="single"/>
              </w:rPr>
              <w:t>Ｈ</w:t>
            </w:r>
          </w:p>
        </w:tc>
        <w:tc>
          <w:tcPr>
            <w:tcW w:w="720" w:type="dxa"/>
            <w:tcBorders>
              <w:bottom w:val="single" w:sz="4" w:space="0" w:color="auto"/>
            </w:tcBorders>
          </w:tcPr>
          <w:p w:rsidR="00331D2B" w:rsidRPr="00137E3A" w:rsidRDefault="00331D2B" w:rsidP="007417E2">
            <w:pPr>
              <w:ind w:left="-99"/>
              <w:jc w:val="center"/>
            </w:pPr>
            <w:r w:rsidRPr="00137E3A">
              <w:rPr>
                <w:rFonts w:hint="eastAsia"/>
              </w:rPr>
              <w:t>Ｍ</w:t>
            </w:r>
          </w:p>
          <w:p w:rsidR="00331D2B" w:rsidRPr="00137E3A" w:rsidRDefault="00331D2B" w:rsidP="007417E2">
            <w:pPr>
              <w:ind w:left="-99"/>
              <w:jc w:val="center"/>
            </w:pPr>
            <w:r w:rsidRPr="00137E3A">
              <w:rPr>
                <w:rFonts w:hint="eastAsia"/>
              </w:rPr>
              <w:t>・</w:t>
            </w:r>
          </w:p>
          <w:p w:rsidR="00331D2B" w:rsidRPr="00137E3A" w:rsidRDefault="00331D2B" w:rsidP="007417E2">
            <w:pPr>
              <w:ind w:left="-99"/>
              <w:jc w:val="center"/>
              <w:rPr>
                <w:u w:val="single"/>
              </w:rPr>
            </w:pPr>
            <w:r w:rsidRPr="00137E3A">
              <w:rPr>
                <w:rFonts w:hint="eastAsia"/>
                <w:u w:val="single"/>
              </w:rPr>
              <w:t>Ａ</w:t>
            </w:r>
          </w:p>
        </w:tc>
        <w:tc>
          <w:tcPr>
            <w:tcW w:w="720" w:type="dxa"/>
            <w:tcBorders>
              <w:bottom w:val="single" w:sz="4" w:space="0" w:color="auto"/>
            </w:tcBorders>
          </w:tcPr>
          <w:p w:rsidR="00331D2B" w:rsidRPr="00137E3A" w:rsidRDefault="00331D2B" w:rsidP="007417E2">
            <w:pPr>
              <w:ind w:left="-99"/>
              <w:jc w:val="center"/>
            </w:pPr>
            <w:r w:rsidRPr="00137E3A">
              <w:rPr>
                <w:rFonts w:hint="eastAsia"/>
              </w:rPr>
              <w:t>Ｍ</w:t>
            </w:r>
          </w:p>
          <w:p w:rsidR="00331D2B" w:rsidRPr="00137E3A" w:rsidRDefault="00331D2B" w:rsidP="007417E2">
            <w:pPr>
              <w:ind w:left="-99"/>
              <w:jc w:val="center"/>
            </w:pPr>
            <w:r w:rsidRPr="00137E3A">
              <w:rPr>
                <w:rFonts w:hint="eastAsia"/>
              </w:rPr>
              <w:t>・</w:t>
            </w:r>
          </w:p>
          <w:p w:rsidR="00331D2B" w:rsidRPr="00137E3A" w:rsidRDefault="00331D2B" w:rsidP="007417E2">
            <w:pPr>
              <w:ind w:left="-99"/>
              <w:jc w:val="center"/>
              <w:rPr>
                <w:u w:val="single"/>
              </w:rPr>
            </w:pPr>
            <w:r w:rsidRPr="00137E3A">
              <w:rPr>
                <w:rFonts w:hint="eastAsia"/>
                <w:u w:val="single"/>
              </w:rPr>
              <w:t>Ａ</w:t>
            </w:r>
          </w:p>
        </w:tc>
        <w:tc>
          <w:tcPr>
            <w:tcW w:w="720" w:type="dxa"/>
            <w:tcBorders>
              <w:bottom w:val="single" w:sz="4" w:space="0" w:color="auto"/>
            </w:tcBorders>
          </w:tcPr>
          <w:p w:rsidR="00331D2B" w:rsidRPr="00066840" w:rsidRDefault="00331D2B" w:rsidP="007417E2">
            <w:pPr>
              <w:ind w:left="-99"/>
              <w:jc w:val="center"/>
              <w:rPr>
                <w:u w:val="single"/>
              </w:rPr>
            </w:pPr>
            <w:r w:rsidRPr="003A789B">
              <w:rPr>
                <w:rFonts w:hint="eastAsia"/>
                <w:u w:val="single"/>
              </w:rPr>
              <w:t>Ｍ</w:t>
            </w:r>
          </w:p>
          <w:p w:rsidR="00331D2B" w:rsidRPr="00137E3A" w:rsidRDefault="00331D2B" w:rsidP="007417E2">
            <w:pPr>
              <w:ind w:left="-99"/>
              <w:jc w:val="center"/>
            </w:pPr>
            <w:r w:rsidRPr="00137E3A">
              <w:rPr>
                <w:rFonts w:hint="eastAsia"/>
              </w:rPr>
              <w:t>・</w:t>
            </w:r>
          </w:p>
          <w:p w:rsidR="00331D2B" w:rsidRPr="00137E3A" w:rsidRDefault="00331D2B" w:rsidP="007417E2">
            <w:pPr>
              <w:ind w:left="-99"/>
              <w:jc w:val="center"/>
              <w:rPr>
                <w:u w:val="single"/>
              </w:rPr>
            </w:pPr>
            <w:r w:rsidRPr="00137E3A">
              <w:rPr>
                <w:rFonts w:hint="eastAsia"/>
                <w:u w:val="single"/>
              </w:rPr>
              <w:t>Ａ</w:t>
            </w:r>
          </w:p>
        </w:tc>
        <w:tc>
          <w:tcPr>
            <w:tcW w:w="720" w:type="dxa"/>
            <w:tcBorders>
              <w:bottom w:val="single" w:sz="4" w:space="0" w:color="auto"/>
            </w:tcBorders>
          </w:tcPr>
          <w:p w:rsidR="00331D2B" w:rsidRPr="00137E3A" w:rsidRDefault="00331D2B" w:rsidP="007417E2">
            <w:pPr>
              <w:ind w:left="-99"/>
              <w:jc w:val="center"/>
            </w:pPr>
            <w:r w:rsidRPr="00137E3A">
              <w:rPr>
                <w:rFonts w:hint="eastAsia"/>
              </w:rPr>
              <w:t>Ｍ</w:t>
            </w:r>
          </w:p>
          <w:p w:rsidR="00331D2B" w:rsidRPr="00137E3A" w:rsidRDefault="00331D2B" w:rsidP="007417E2">
            <w:pPr>
              <w:ind w:left="-99"/>
              <w:jc w:val="center"/>
            </w:pPr>
            <w:r w:rsidRPr="00137E3A">
              <w:rPr>
                <w:rFonts w:hint="eastAsia"/>
              </w:rPr>
              <w:t>・</w:t>
            </w:r>
          </w:p>
          <w:p w:rsidR="00331D2B" w:rsidRPr="00137E3A" w:rsidRDefault="00331D2B" w:rsidP="007417E2">
            <w:pPr>
              <w:ind w:left="-99"/>
              <w:jc w:val="center"/>
              <w:rPr>
                <w:u w:val="single"/>
              </w:rPr>
            </w:pPr>
            <w:r w:rsidRPr="00137E3A">
              <w:rPr>
                <w:rFonts w:hint="eastAsia"/>
                <w:u w:val="single"/>
              </w:rPr>
              <w:t>Ａ</w:t>
            </w:r>
          </w:p>
        </w:tc>
        <w:tc>
          <w:tcPr>
            <w:tcW w:w="720" w:type="dxa"/>
            <w:tcBorders>
              <w:bottom w:val="single" w:sz="4" w:space="0" w:color="auto"/>
            </w:tcBorders>
          </w:tcPr>
          <w:p w:rsidR="00331D2B" w:rsidRPr="00137E3A" w:rsidRDefault="00331D2B" w:rsidP="007417E2">
            <w:pPr>
              <w:ind w:left="-99"/>
              <w:jc w:val="center"/>
            </w:pPr>
            <w:r w:rsidRPr="00137E3A">
              <w:rPr>
                <w:rFonts w:hint="eastAsia"/>
              </w:rPr>
              <w:t>Ｍ</w:t>
            </w:r>
          </w:p>
        </w:tc>
        <w:tc>
          <w:tcPr>
            <w:tcW w:w="720" w:type="dxa"/>
            <w:tcBorders>
              <w:bottom w:val="single" w:sz="4" w:space="0" w:color="auto"/>
            </w:tcBorders>
          </w:tcPr>
          <w:p w:rsidR="00331D2B" w:rsidRPr="00137E3A" w:rsidRDefault="00331D2B" w:rsidP="007417E2">
            <w:pPr>
              <w:ind w:left="-99"/>
              <w:jc w:val="center"/>
            </w:pPr>
            <w:r w:rsidRPr="00137E3A">
              <w:rPr>
                <w:rFonts w:hint="eastAsia"/>
              </w:rPr>
              <w:t>Ｍ</w:t>
            </w:r>
          </w:p>
          <w:p w:rsidR="00331D2B" w:rsidRPr="00137E3A" w:rsidRDefault="00331D2B" w:rsidP="007417E2">
            <w:pPr>
              <w:ind w:left="-99"/>
              <w:jc w:val="center"/>
            </w:pPr>
            <w:r w:rsidRPr="00137E3A">
              <w:rPr>
                <w:rFonts w:hint="eastAsia"/>
              </w:rPr>
              <w:t>・</w:t>
            </w:r>
          </w:p>
          <w:p w:rsidR="00331D2B" w:rsidRPr="00137E3A" w:rsidRDefault="00331D2B" w:rsidP="007417E2">
            <w:pPr>
              <w:ind w:left="-99"/>
              <w:jc w:val="center"/>
              <w:rPr>
                <w:u w:val="single"/>
              </w:rPr>
            </w:pPr>
            <w:r w:rsidRPr="00137E3A">
              <w:rPr>
                <w:rFonts w:hint="eastAsia"/>
                <w:u w:val="single"/>
              </w:rPr>
              <w:t>Ａ</w:t>
            </w:r>
          </w:p>
          <w:p w:rsidR="00331D2B" w:rsidRPr="00137E3A" w:rsidRDefault="00331D2B" w:rsidP="007417E2">
            <w:pPr>
              <w:ind w:left="-99"/>
              <w:jc w:val="center"/>
            </w:pPr>
            <w:r w:rsidRPr="00137E3A">
              <w:rPr>
                <w:rFonts w:hint="eastAsia"/>
              </w:rPr>
              <w:t>・</w:t>
            </w:r>
          </w:p>
          <w:p w:rsidR="00331D2B" w:rsidRPr="00137E3A" w:rsidRDefault="00331D2B" w:rsidP="007417E2">
            <w:pPr>
              <w:ind w:left="-99"/>
              <w:jc w:val="center"/>
              <w:rPr>
                <w:u w:val="single"/>
              </w:rPr>
            </w:pPr>
            <w:r w:rsidRPr="00137E3A">
              <w:rPr>
                <w:rFonts w:hint="eastAsia"/>
                <w:u w:val="single"/>
              </w:rPr>
              <w:t>Ｈ</w:t>
            </w:r>
          </w:p>
          <w:p w:rsidR="00331D2B" w:rsidRPr="00137E3A" w:rsidRDefault="00331D2B" w:rsidP="007417E2">
            <w:pPr>
              <w:ind w:left="-99"/>
              <w:jc w:val="center"/>
            </w:pPr>
            <w:r w:rsidRPr="00137E3A">
              <w:rPr>
                <w:rFonts w:hint="eastAsia"/>
              </w:rPr>
              <w:t>・</w:t>
            </w:r>
          </w:p>
          <w:p w:rsidR="00331D2B" w:rsidRPr="00137E3A" w:rsidRDefault="00331D2B" w:rsidP="007417E2">
            <w:pPr>
              <w:ind w:left="-99"/>
              <w:jc w:val="center"/>
            </w:pPr>
            <w:r w:rsidRPr="00137E3A">
              <w:rPr>
                <w:rFonts w:hint="eastAsia"/>
                <w:u w:val="single"/>
              </w:rPr>
              <w:t>Ｌ</w:t>
            </w:r>
          </w:p>
          <w:p w:rsidR="00331D2B" w:rsidRPr="00137E3A" w:rsidRDefault="00331D2B" w:rsidP="007417E2">
            <w:pPr>
              <w:ind w:left="-99"/>
              <w:jc w:val="right"/>
            </w:pPr>
          </w:p>
        </w:tc>
      </w:tr>
    </w:tbl>
    <w:p w:rsidR="00331D2B" w:rsidRPr="00137E3A" w:rsidRDefault="00331D2B" w:rsidP="005B419B">
      <w:pPr>
        <w:pStyle w:val="a3"/>
        <w:tabs>
          <w:tab w:val="clear" w:pos="4252"/>
          <w:tab w:val="clear" w:pos="8504"/>
        </w:tabs>
        <w:snapToGrid/>
        <w:ind w:firstLineChars="400" w:firstLine="794"/>
      </w:pPr>
      <w:r w:rsidRPr="00137E3A">
        <w:rPr>
          <w:rFonts w:hint="eastAsia"/>
        </w:rPr>
        <w:t>記号　　Ｍ：　ＭＡＷＢ　　　Ａ：　ＡＷＢ　　　Ｈ：　ＨＡＷＢ　　　Ｌ：　未ラベル</w:t>
      </w:r>
    </w:p>
    <w:p w:rsidR="00331D2B" w:rsidRPr="00137E3A" w:rsidRDefault="00331D2B" w:rsidP="005B419B">
      <w:pPr>
        <w:ind w:leftChars="400" w:left="794" w:firstLineChars="103" w:firstLine="204"/>
      </w:pPr>
      <w:r w:rsidRPr="00137E3A">
        <w:rPr>
          <w:rFonts w:hint="eastAsia"/>
        </w:rPr>
        <w:t>なお、照会条件として貨物識別を指定した場合は、該当する識別の</w:t>
      </w:r>
      <w:r>
        <w:rPr>
          <w:rFonts w:hint="eastAsia"/>
        </w:rPr>
        <w:t>輸出</w:t>
      </w:r>
      <w:r w:rsidRPr="00137E3A">
        <w:rPr>
          <w:rFonts w:hint="eastAsia"/>
        </w:rPr>
        <w:t>貨物情報のみが出力されるが、貨物識別の指定を省略した場合には、</w:t>
      </w:r>
      <w:r>
        <w:rPr>
          <w:rFonts w:hint="eastAsia"/>
        </w:rPr>
        <w:t>前述</w:t>
      </w:r>
      <w:r w:rsidRPr="00137E3A">
        <w:rPr>
          <w:rFonts w:hint="eastAsia"/>
        </w:rPr>
        <w:t>の下線を付した貨物識別の</w:t>
      </w:r>
      <w:r>
        <w:rPr>
          <w:rFonts w:hint="eastAsia"/>
        </w:rPr>
        <w:t>輸出</w:t>
      </w:r>
      <w:r w:rsidRPr="00137E3A">
        <w:rPr>
          <w:rFonts w:hint="eastAsia"/>
        </w:rPr>
        <w:t>貨物</w:t>
      </w:r>
      <w:r>
        <w:rPr>
          <w:rFonts w:hint="eastAsia"/>
        </w:rPr>
        <w:t>情報</w:t>
      </w:r>
      <w:r w:rsidRPr="00137E3A">
        <w:rPr>
          <w:rFonts w:hint="eastAsia"/>
        </w:rPr>
        <w:t>を一括して出力するので留意する必要がある。</w:t>
      </w:r>
    </w:p>
    <w:p w:rsidR="00331D2B" w:rsidRPr="00E26990" w:rsidRDefault="00331D2B" w:rsidP="00E535F8">
      <w:pPr>
        <w:ind w:firstLineChars="100" w:firstLine="198"/>
      </w:pPr>
      <w:r w:rsidRPr="00307DB4">
        <w:rPr>
          <w:rFonts w:hint="eastAsia"/>
        </w:rPr>
        <w:t>（４）照会されるＡＷＢの出力順序は該当するＡＷＢ番号の下一桁昇順に出力する。</w:t>
      </w:r>
    </w:p>
    <w:sectPr w:rsidR="00331D2B" w:rsidRPr="00E26990" w:rsidSect="00A74511">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E19" w:rsidRDefault="00BC0E19">
      <w:r>
        <w:separator/>
      </w:r>
    </w:p>
  </w:endnote>
  <w:endnote w:type="continuationSeparator" w:id="0">
    <w:p w:rsidR="00BC0E19" w:rsidRDefault="00BC0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D2B" w:rsidRDefault="00331D2B" w:rsidP="007E3A62">
    <w:pPr>
      <w:pStyle w:val="a5"/>
      <w:jc w:val="center"/>
      <w:rPr>
        <w:rStyle w:val="a7"/>
        <w:rFonts w:hAnsi="ＭＳ ゴシック"/>
        <w:szCs w:val="22"/>
      </w:rPr>
    </w:pPr>
    <w:r w:rsidRPr="008D339F">
      <w:rPr>
        <w:rStyle w:val="a7"/>
        <w:rFonts w:hAnsi="ＭＳ ゴシック"/>
        <w:szCs w:val="22"/>
      </w:rPr>
      <w:t>255</w:t>
    </w:r>
    <w:r>
      <w:rPr>
        <w:rStyle w:val="a7"/>
        <w:rFonts w:hAnsi="ＭＳ ゴシック"/>
        <w:szCs w:val="22"/>
      </w:rPr>
      <w:t>3-01</w:t>
    </w:r>
    <w:r w:rsidRPr="008D339F">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837365">
      <w:rPr>
        <w:rStyle w:val="a7"/>
        <w:rFonts w:hAnsi="ＭＳ ゴシック"/>
        <w:noProof/>
        <w:szCs w:val="22"/>
      </w:rPr>
      <w:t>1</w:t>
    </w:r>
    <w:r w:rsidRPr="007E3A62">
      <w:rPr>
        <w:rStyle w:val="a7"/>
        <w:rFonts w:hAnsi="ＭＳ ゴシック"/>
        <w:szCs w:val="22"/>
      </w:rPr>
      <w:fldChar w:fldCharType="end"/>
    </w:r>
  </w:p>
  <w:p w:rsidR="00331D2B" w:rsidRPr="004828CF" w:rsidRDefault="00837365" w:rsidP="004828CF">
    <w:pPr>
      <w:pStyle w:val="a5"/>
      <w:jc w:val="right"/>
      <w:rPr>
        <w:rFonts w:hAnsi="ＭＳ ゴシック"/>
        <w:szCs w:val="22"/>
      </w:rPr>
    </w:pPr>
    <w:r w:rsidRPr="00837365">
      <w:rPr>
        <w:rFonts w:hAns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E19" w:rsidRDefault="00BC0E19">
      <w:r>
        <w:separator/>
      </w:r>
    </w:p>
  </w:footnote>
  <w:footnote w:type="continuationSeparator" w:id="0">
    <w:p w:rsidR="00BC0E19" w:rsidRDefault="00BC0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C34"/>
    <w:multiLevelType w:val="singleLevel"/>
    <w:tmpl w:val="178EFDA4"/>
    <w:lvl w:ilvl="0">
      <w:start w:val="1"/>
      <w:numFmt w:val="aiueoFullWidth"/>
      <w:lvlText w:val="（%1）"/>
      <w:lvlJc w:val="left"/>
      <w:pPr>
        <w:tabs>
          <w:tab w:val="num" w:pos="1200"/>
        </w:tabs>
        <w:ind w:left="1200" w:hanging="600"/>
      </w:pPr>
      <w:rPr>
        <w:rFonts w:cs="Times New Roman" w:hint="eastAsia"/>
      </w:rPr>
    </w:lvl>
  </w:abstractNum>
  <w:abstractNum w:abstractNumId="1" w15:restartNumberingAfterBreak="0">
    <w:nsid w:val="133D3350"/>
    <w:multiLevelType w:val="hybridMultilevel"/>
    <w:tmpl w:val="ABA08E74"/>
    <w:lvl w:ilvl="0" w:tplc="C1F43F6E">
      <w:start w:val="4"/>
      <w:numFmt w:val="bullet"/>
      <w:lvlText w:val="＊"/>
      <w:lvlJc w:val="left"/>
      <w:pPr>
        <w:tabs>
          <w:tab w:val="num" w:pos="1765"/>
        </w:tabs>
        <w:ind w:left="1765" w:hanging="360"/>
      </w:pPr>
      <w:rPr>
        <w:rFonts w:ascii="ＭＳ ゴシック" w:eastAsia="ＭＳ ゴシック" w:hAnsi="ＭＳ ゴシック" w:hint="eastAsia"/>
      </w:rPr>
    </w:lvl>
    <w:lvl w:ilvl="1" w:tplc="0409000B" w:tentative="1">
      <w:start w:val="1"/>
      <w:numFmt w:val="bullet"/>
      <w:lvlText w:val=""/>
      <w:lvlJc w:val="left"/>
      <w:pPr>
        <w:tabs>
          <w:tab w:val="num" w:pos="2245"/>
        </w:tabs>
        <w:ind w:left="2245" w:hanging="420"/>
      </w:pPr>
      <w:rPr>
        <w:rFonts w:ascii="Wingdings" w:hAnsi="Wingdings" w:hint="default"/>
      </w:rPr>
    </w:lvl>
    <w:lvl w:ilvl="2" w:tplc="0409000D" w:tentative="1">
      <w:start w:val="1"/>
      <w:numFmt w:val="bullet"/>
      <w:lvlText w:val=""/>
      <w:lvlJc w:val="left"/>
      <w:pPr>
        <w:tabs>
          <w:tab w:val="num" w:pos="2665"/>
        </w:tabs>
        <w:ind w:left="2665" w:hanging="420"/>
      </w:pPr>
      <w:rPr>
        <w:rFonts w:ascii="Wingdings" w:hAnsi="Wingdings" w:hint="default"/>
      </w:rPr>
    </w:lvl>
    <w:lvl w:ilvl="3" w:tplc="04090001" w:tentative="1">
      <w:start w:val="1"/>
      <w:numFmt w:val="bullet"/>
      <w:lvlText w:val=""/>
      <w:lvlJc w:val="left"/>
      <w:pPr>
        <w:tabs>
          <w:tab w:val="num" w:pos="3085"/>
        </w:tabs>
        <w:ind w:left="3085" w:hanging="420"/>
      </w:pPr>
      <w:rPr>
        <w:rFonts w:ascii="Wingdings" w:hAnsi="Wingdings" w:hint="default"/>
      </w:rPr>
    </w:lvl>
    <w:lvl w:ilvl="4" w:tplc="0409000B" w:tentative="1">
      <w:start w:val="1"/>
      <w:numFmt w:val="bullet"/>
      <w:lvlText w:val=""/>
      <w:lvlJc w:val="left"/>
      <w:pPr>
        <w:tabs>
          <w:tab w:val="num" w:pos="3505"/>
        </w:tabs>
        <w:ind w:left="3505" w:hanging="420"/>
      </w:pPr>
      <w:rPr>
        <w:rFonts w:ascii="Wingdings" w:hAnsi="Wingdings" w:hint="default"/>
      </w:rPr>
    </w:lvl>
    <w:lvl w:ilvl="5" w:tplc="0409000D" w:tentative="1">
      <w:start w:val="1"/>
      <w:numFmt w:val="bullet"/>
      <w:lvlText w:val=""/>
      <w:lvlJc w:val="left"/>
      <w:pPr>
        <w:tabs>
          <w:tab w:val="num" w:pos="3925"/>
        </w:tabs>
        <w:ind w:left="3925" w:hanging="420"/>
      </w:pPr>
      <w:rPr>
        <w:rFonts w:ascii="Wingdings" w:hAnsi="Wingdings" w:hint="default"/>
      </w:rPr>
    </w:lvl>
    <w:lvl w:ilvl="6" w:tplc="04090001" w:tentative="1">
      <w:start w:val="1"/>
      <w:numFmt w:val="bullet"/>
      <w:lvlText w:val=""/>
      <w:lvlJc w:val="left"/>
      <w:pPr>
        <w:tabs>
          <w:tab w:val="num" w:pos="4345"/>
        </w:tabs>
        <w:ind w:left="4345" w:hanging="420"/>
      </w:pPr>
      <w:rPr>
        <w:rFonts w:ascii="Wingdings" w:hAnsi="Wingdings" w:hint="default"/>
      </w:rPr>
    </w:lvl>
    <w:lvl w:ilvl="7" w:tplc="0409000B" w:tentative="1">
      <w:start w:val="1"/>
      <w:numFmt w:val="bullet"/>
      <w:lvlText w:val=""/>
      <w:lvlJc w:val="left"/>
      <w:pPr>
        <w:tabs>
          <w:tab w:val="num" w:pos="4765"/>
        </w:tabs>
        <w:ind w:left="4765" w:hanging="420"/>
      </w:pPr>
      <w:rPr>
        <w:rFonts w:ascii="Wingdings" w:hAnsi="Wingdings" w:hint="default"/>
      </w:rPr>
    </w:lvl>
    <w:lvl w:ilvl="8" w:tplc="0409000D" w:tentative="1">
      <w:start w:val="1"/>
      <w:numFmt w:val="bullet"/>
      <w:lvlText w:val=""/>
      <w:lvlJc w:val="left"/>
      <w:pPr>
        <w:tabs>
          <w:tab w:val="num" w:pos="5185"/>
        </w:tabs>
        <w:ind w:left="5185" w:hanging="420"/>
      </w:pPr>
      <w:rPr>
        <w:rFonts w:ascii="Wingdings" w:hAnsi="Wingdings" w:hint="default"/>
      </w:rPr>
    </w:lvl>
  </w:abstractNum>
  <w:abstractNum w:abstractNumId="2" w15:restartNumberingAfterBreak="0">
    <w:nsid w:val="18E36226"/>
    <w:multiLevelType w:val="singleLevel"/>
    <w:tmpl w:val="497A405E"/>
    <w:lvl w:ilvl="0">
      <w:start w:val="1"/>
      <w:numFmt w:val="decimalFullWidth"/>
      <w:lvlText w:val="（%1）"/>
      <w:lvlJc w:val="left"/>
      <w:pPr>
        <w:tabs>
          <w:tab w:val="num" w:pos="600"/>
        </w:tabs>
        <w:ind w:left="600" w:hanging="600"/>
      </w:pPr>
      <w:rPr>
        <w:rFonts w:cs="Times New Roman" w:hint="eastAsia"/>
      </w:rPr>
    </w:lvl>
  </w:abstractNum>
  <w:abstractNum w:abstractNumId="3" w15:restartNumberingAfterBreak="0">
    <w:nsid w:val="221E0BD0"/>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4" w15:restartNumberingAfterBreak="0">
    <w:nsid w:val="30FA3592"/>
    <w:multiLevelType w:val="singleLevel"/>
    <w:tmpl w:val="C4D22FEE"/>
    <w:lvl w:ilvl="0">
      <w:start w:val="1"/>
      <w:numFmt w:val="decimalEnclosedCircle"/>
      <w:lvlText w:val="%1"/>
      <w:lvlJc w:val="left"/>
      <w:pPr>
        <w:tabs>
          <w:tab w:val="num" w:pos="750"/>
        </w:tabs>
        <w:ind w:left="750" w:hanging="210"/>
      </w:pPr>
      <w:rPr>
        <w:rFonts w:cs="Times New Roman" w:hint="eastAsia"/>
      </w:rPr>
    </w:lvl>
  </w:abstractNum>
  <w:abstractNum w:abstractNumId="5" w15:restartNumberingAfterBreak="0">
    <w:nsid w:val="32523610"/>
    <w:multiLevelType w:val="singleLevel"/>
    <w:tmpl w:val="4538E244"/>
    <w:lvl w:ilvl="0">
      <w:start w:val="1"/>
      <w:numFmt w:val="decimalEnclosedCircle"/>
      <w:lvlText w:val="%1"/>
      <w:lvlJc w:val="left"/>
      <w:pPr>
        <w:tabs>
          <w:tab w:val="num" w:pos="1200"/>
        </w:tabs>
        <w:ind w:left="1200" w:hanging="210"/>
      </w:pPr>
      <w:rPr>
        <w:rFonts w:ascii="Times New Roman" w:eastAsia="Times New Roman" w:hAnsi="Times New Roman" w:cs="Times New Roman"/>
      </w:rPr>
    </w:lvl>
  </w:abstractNum>
  <w:abstractNum w:abstractNumId="6" w15:restartNumberingAfterBreak="0">
    <w:nsid w:val="365F0B3B"/>
    <w:multiLevelType w:val="singleLevel"/>
    <w:tmpl w:val="FDE6E620"/>
    <w:lvl w:ilvl="0">
      <w:start w:val="1"/>
      <w:numFmt w:val="decimalEnclosedCircle"/>
      <w:lvlText w:val="%1"/>
      <w:lvlJc w:val="left"/>
      <w:pPr>
        <w:tabs>
          <w:tab w:val="num" w:pos="1410"/>
        </w:tabs>
        <w:ind w:left="1410" w:hanging="210"/>
      </w:pPr>
      <w:rPr>
        <w:rFonts w:cs="Times New Roman" w:hint="eastAsia"/>
      </w:rPr>
    </w:lvl>
  </w:abstractNum>
  <w:abstractNum w:abstractNumId="7" w15:restartNumberingAfterBreak="0">
    <w:nsid w:val="3D971BF4"/>
    <w:multiLevelType w:val="singleLevel"/>
    <w:tmpl w:val="3B522D4E"/>
    <w:lvl w:ilvl="0">
      <w:start w:val="1"/>
      <w:numFmt w:val="decimalEnclosedCircle"/>
      <w:lvlText w:val="%1"/>
      <w:lvlJc w:val="left"/>
      <w:pPr>
        <w:tabs>
          <w:tab w:val="num" w:pos="810"/>
        </w:tabs>
        <w:ind w:left="810" w:hanging="210"/>
      </w:pPr>
      <w:rPr>
        <w:rFonts w:cs="Times New Roman" w:hint="eastAsia"/>
      </w:rPr>
    </w:lvl>
  </w:abstractNum>
  <w:abstractNum w:abstractNumId="8" w15:restartNumberingAfterBreak="0">
    <w:nsid w:val="42E33C8F"/>
    <w:multiLevelType w:val="hybridMultilevel"/>
    <w:tmpl w:val="D68AE356"/>
    <w:lvl w:ilvl="0" w:tplc="19540D56">
      <w:start w:val="4"/>
      <w:numFmt w:val="bullet"/>
      <w:lvlText w:val="＊"/>
      <w:lvlJc w:val="left"/>
      <w:pPr>
        <w:tabs>
          <w:tab w:val="num" w:pos="1765"/>
        </w:tabs>
        <w:ind w:left="1765" w:hanging="360"/>
      </w:pPr>
      <w:rPr>
        <w:rFonts w:ascii="ＭＳ ゴシック" w:eastAsia="ＭＳ ゴシック" w:hAnsi="ＭＳ ゴシック" w:hint="eastAsia"/>
      </w:rPr>
    </w:lvl>
    <w:lvl w:ilvl="1" w:tplc="0409000B" w:tentative="1">
      <w:start w:val="1"/>
      <w:numFmt w:val="bullet"/>
      <w:lvlText w:val=""/>
      <w:lvlJc w:val="left"/>
      <w:pPr>
        <w:tabs>
          <w:tab w:val="num" w:pos="2245"/>
        </w:tabs>
        <w:ind w:left="2245" w:hanging="420"/>
      </w:pPr>
      <w:rPr>
        <w:rFonts w:ascii="Wingdings" w:hAnsi="Wingdings" w:hint="default"/>
      </w:rPr>
    </w:lvl>
    <w:lvl w:ilvl="2" w:tplc="0409000D" w:tentative="1">
      <w:start w:val="1"/>
      <w:numFmt w:val="bullet"/>
      <w:lvlText w:val=""/>
      <w:lvlJc w:val="left"/>
      <w:pPr>
        <w:tabs>
          <w:tab w:val="num" w:pos="2665"/>
        </w:tabs>
        <w:ind w:left="2665" w:hanging="420"/>
      </w:pPr>
      <w:rPr>
        <w:rFonts w:ascii="Wingdings" w:hAnsi="Wingdings" w:hint="default"/>
      </w:rPr>
    </w:lvl>
    <w:lvl w:ilvl="3" w:tplc="04090001" w:tentative="1">
      <w:start w:val="1"/>
      <w:numFmt w:val="bullet"/>
      <w:lvlText w:val=""/>
      <w:lvlJc w:val="left"/>
      <w:pPr>
        <w:tabs>
          <w:tab w:val="num" w:pos="3085"/>
        </w:tabs>
        <w:ind w:left="3085" w:hanging="420"/>
      </w:pPr>
      <w:rPr>
        <w:rFonts w:ascii="Wingdings" w:hAnsi="Wingdings" w:hint="default"/>
      </w:rPr>
    </w:lvl>
    <w:lvl w:ilvl="4" w:tplc="0409000B" w:tentative="1">
      <w:start w:val="1"/>
      <w:numFmt w:val="bullet"/>
      <w:lvlText w:val=""/>
      <w:lvlJc w:val="left"/>
      <w:pPr>
        <w:tabs>
          <w:tab w:val="num" w:pos="3505"/>
        </w:tabs>
        <w:ind w:left="3505" w:hanging="420"/>
      </w:pPr>
      <w:rPr>
        <w:rFonts w:ascii="Wingdings" w:hAnsi="Wingdings" w:hint="default"/>
      </w:rPr>
    </w:lvl>
    <w:lvl w:ilvl="5" w:tplc="0409000D" w:tentative="1">
      <w:start w:val="1"/>
      <w:numFmt w:val="bullet"/>
      <w:lvlText w:val=""/>
      <w:lvlJc w:val="left"/>
      <w:pPr>
        <w:tabs>
          <w:tab w:val="num" w:pos="3925"/>
        </w:tabs>
        <w:ind w:left="3925" w:hanging="420"/>
      </w:pPr>
      <w:rPr>
        <w:rFonts w:ascii="Wingdings" w:hAnsi="Wingdings" w:hint="default"/>
      </w:rPr>
    </w:lvl>
    <w:lvl w:ilvl="6" w:tplc="04090001" w:tentative="1">
      <w:start w:val="1"/>
      <w:numFmt w:val="bullet"/>
      <w:lvlText w:val=""/>
      <w:lvlJc w:val="left"/>
      <w:pPr>
        <w:tabs>
          <w:tab w:val="num" w:pos="4345"/>
        </w:tabs>
        <w:ind w:left="4345" w:hanging="420"/>
      </w:pPr>
      <w:rPr>
        <w:rFonts w:ascii="Wingdings" w:hAnsi="Wingdings" w:hint="default"/>
      </w:rPr>
    </w:lvl>
    <w:lvl w:ilvl="7" w:tplc="0409000B" w:tentative="1">
      <w:start w:val="1"/>
      <w:numFmt w:val="bullet"/>
      <w:lvlText w:val=""/>
      <w:lvlJc w:val="left"/>
      <w:pPr>
        <w:tabs>
          <w:tab w:val="num" w:pos="4765"/>
        </w:tabs>
        <w:ind w:left="4765" w:hanging="420"/>
      </w:pPr>
      <w:rPr>
        <w:rFonts w:ascii="Wingdings" w:hAnsi="Wingdings" w:hint="default"/>
      </w:rPr>
    </w:lvl>
    <w:lvl w:ilvl="8" w:tplc="0409000D" w:tentative="1">
      <w:start w:val="1"/>
      <w:numFmt w:val="bullet"/>
      <w:lvlText w:val=""/>
      <w:lvlJc w:val="left"/>
      <w:pPr>
        <w:tabs>
          <w:tab w:val="num" w:pos="5185"/>
        </w:tabs>
        <w:ind w:left="5185" w:hanging="420"/>
      </w:pPr>
      <w:rPr>
        <w:rFonts w:ascii="Wingdings" w:hAnsi="Wingdings" w:hint="default"/>
      </w:rPr>
    </w:lvl>
  </w:abstractNum>
  <w:abstractNum w:abstractNumId="9"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10" w15:restartNumberingAfterBreak="0">
    <w:nsid w:val="4963256E"/>
    <w:multiLevelType w:val="singleLevel"/>
    <w:tmpl w:val="CCB6E276"/>
    <w:lvl w:ilvl="0">
      <w:start w:val="1"/>
      <w:numFmt w:val="decimalFullWidth"/>
      <w:lvlText w:val="（%1）"/>
      <w:lvlJc w:val="left"/>
      <w:pPr>
        <w:tabs>
          <w:tab w:val="num" w:pos="600"/>
        </w:tabs>
        <w:ind w:left="600" w:hanging="600"/>
      </w:pPr>
      <w:rPr>
        <w:rFonts w:cs="Times New Roman" w:hint="eastAsia"/>
      </w:rPr>
    </w:lvl>
  </w:abstractNum>
  <w:abstractNum w:abstractNumId="11" w15:restartNumberingAfterBreak="0">
    <w:nsid w:val="4D655A1F"/>
    <w:multiLevelType w:val="singleLevel"/>
    <w:tmpl w:val="5F26C282"/>
    <w:lvl w:ilvl="0">
      <w:start w:val="1"/>
      <w:numFmt w:val="decimalFullWidth"/>
      <w:lvlText w:val="（%1）"/>
      <w:lvlJc w:val="left"/>
      <w:pPr>
        <w:tabs>
          <w:tab w:val="num" w:pos="600"/>
        </w:tabs>
        <w:ind w:left="600" w:hanging="600"/>
      </w:pPr>
      <w:rPr>
        <w:rFonts w:cs="Times New Roman" w:hint="eastAsia"/>
      </w:rPr>
    </w:lvl>
  </w:abstractNum>
  <w:abstractNum w:abstractNumId="12" w15:restartNumberingAfterBreak="0">
    <w:nsid w:val="50726C8F"/>
    <w:multiLevelType w:val="singleLevel"/>
    <w:tmpl w:val="EB0CCC70"/>
    <w:lvl w:ilvl="0">
      <w:start w:val="1"/>
      <w:numFmt w:val="decimalFullWidth"/>
      <w:lvlText w:val="（%1）"/>
      <w:lvlJc w:val="left"/>
      <w:pPr>
        <w:tabs>
          <w:tab w:val="num" w:pos="795"/>
        </w:tabs>
        <w:ind w:left="795" w:hanging="600"/>
      </w:pPr>
      <w:rPr>
        <w:rFonts w:cs="Times New Roman" w:hint="eastAsia"/>
      </w:rPr>
    </w:lvl>
  </w:abstractNum>
  <w:abstractNum w:abstractNumId="13" w15:restartNumberingAfterBreak="0">
    <w:nsid w:val="50D9499C"/>
    <w:multiLevelType w:val="hybridMultilevel"/>
    <w:tmpl w:val="24509C72"/>
    <w:lvl w:ilvl="0" w:tplc="C3984F56">
      <w:start w:val="4"/>
      <w:numFmt w:val="bullet"/>
      <w:lvlText w:val="＊"/>
      <w:lvlJc w:val="left"/>
      <w:pPr>
        <w:tabs>
          <w:tab w:val="num" w:pos="1765"/>
        </w:tabs>
        <w:ind w:left="1765" w:hanging="360"/>
      </w:pPr>
      <w:rPr>
        <w:rFonts w:ascii="ＭＳ ゴシック" w:eastAsia="ＭＳ ゴシック" w:hAnsi="ＭＳ ゴシック" w:hint="eastAsia"/>
      </w:rPr>
    </w:lvl>
    <w:lvl w:ilvl="1" w:tplc="0409000B" w:tentative="1">
      <w:start w:val="1"/>
      <w:numFmt w:val="bullet"/>
      <w:lvlText w:val=""/>
      <w:lvlJc w:val="left"/>
      <w:pPr>
        <w:tabs>
          <w:tab w:val="num" w:pos="2245"/>
        </w:tabs>
        <w:ind w:left="2245" w:hanging="420"/>
      </w:pPr>
      <w:rPr>
        <w:rFonts w:ascii="Wingdings" w:hAnsi="Wingdings" w:hint="default"/>
      </w:rPr>
    </w:lvl>
    <w:lvl w:ilvl="2" w:tplc="0409000D" w:tentative="1">
      <w:start w:val="1"/>
      <w:numFmt w:val="bullet"/>
      <w:lvlText w:val=""/>
      <w:lvlJc w:val="left"/>
      <w:pPr>
        <w:tabs>
          <w:tab w:val="num" w:pos="2665"/>
        </w:tabs>
        <w:ind w:left="2665" w:hanging="420"/>
      </w:pPr>
      <w:rPr>
        <w:rFonts w:ascii="Wingdings" w:hAnsi="Wingdings" w:hint="default"/>
      </w:rPr>
    </w:lvl>
    <w:lvl w:ilvl="3" w:tplc="04090001" w:tentative="1">
      <w:start w:val="1"/>
      <w:numFmt w:val="bullet"/>
      <w:lvlText w:val=""/>
      <w:lvlJc w:val="left"/>
      <w:pPr>
        <w:tabs>
          <w:tab w:val="num" w:pos="3085"/>
        </w:tabs>
        <w:ind w:left="3085" w:hanging="420"/>
      </w:pPr>
      <w:rPr>
        <w:rFonts w:ascii="Wingdings" w:hAnsi="Wingdings" w:hint="default"/>
      </w:rPr>
    </w:lvl>
    <w:lvl w:ilvl="4" w:tplc="0409000B" w:tentative="1">
      <w:start w:val="1"/>
      <w:numFmt w:val="bullet"/>
      <w:lvlText w:val=""/>
      <w:lvlJc w:val="left"/>
      <w:pPr>
        <w:tabs>
          <w:tab w:val="num" w:pos="3505"/>
        </w:tabs>
        <w:ind w:left="3505" w:hanging="420"/>
      </w:pPr>
      <w:rPr>
        <w:rFonts w:ascii="Wingdings" w:hAnsi="Wingdings" w:hint="default"/>
      </w:rPr>
    </w:lvl>
    <w:lvl w:ilvl="5" w:tplc="0409000D" w:tentative="1">
      <w:start w:val="1"/>
      <w:numFmt w:val="bullet"/>
      <w:lvlText w:val=""/>
      <w:lvlJc w:val="left"/>
      <w:pPr>
        <w:tabs>
          <w:tab w:val="num" w:pos="3925"/>
        </w:tabs>
        <w:ind w:left="3925" w:hanging="420"/>
      </w:pPr>
      <w:rPr>
        <w:rFonts w:ascii="Wingdings" w:hAnsi="Wingdings" w:hint="default"/>
      </w:rPr>
    </w:lvl>
    <w:lvl w:ilvl="6" w:tplc="04090001" w:tentative="1">
      <w:start w:val="1"/>
      <w:numFmt w:val="bullet"/>
      <w:lvlText w:val=""/>
      <w:lvlJc w:val="left"/>
      <w:pPr>
        <w:tabs>
          <w:tab w:val="num" w:pos="4345"/>
        </w:tabs>
        <w:ind w:left="4345" w:hanging="420"/>
      </w:pPr>
      <w:rPr>
        <w:rFonts w:ascii="Wingdings" w:hAnsi="Wingdings" w:hint="default"/>
      </w:rPr>
    </w:lvl>
    <w:lvl w:ilvl="7" w:tplc="0409000B" w:tentative="1">
      <w:start w:val="1"/>
      <w:numFmt w:val="bullet"/>
      <w:lvlText w:val=""/>
      <w:lvlJc w:val="left"/>
      <w:pPr>
        <w:tabs>
          <w:tab w:val="num" w:pos="4765"/>
        </w:tabs>
        <w:ind w:left="4765" w:hanging="420"/>
      </w:pPr>
      <w:rPr>
        <w:rFonts w:ascii="Wingdings" w:hAnsi="Wingdings" w:hint="default"/>
      </w:rPr>
    </w:lvl>
    <w:lvl w:ilvl="8" w:tplc="0409000D" w:tentative="1">
      <w:start w:val="1"/>
      <w:numFmt w:val="bullet"/>
      <w:lvlText w:val=""/>
      <w:lvlJc w:val="left"/>
      <w:pPr>
        <w:tabs>
          <w:tab w:val="num" w:pos="5185"/>
        </w:tabs>
        <w:ind w:left="5185" w:hanging="420"/>
      </w:pPr>
      <w:rPr>
        <w:rFonts w:ascii="Wingdings" w:hAnsi="Wingdings" w:hint="default"/>
      </w:rPr>
    </w:lvl>
  </w:abstractNum>
  <w:abstractNum w:abstractNumId="14" w15:restartNumberingAfterBreak="0">
    <w:nsid w:val="549647E0"/>
    <w:multiLevelType w:val="hybridMultilevel"/>
    <w:tmpl w:val="586A6D9A"/>
    <w:lvl w:ilvl="0" w:tplc="6A62C6FC">
      <w:start w:val="1"/>
      <w:numFmt w:val="decimalFullWidth"/>
      <w:lvlText w:val="（%1）"/>
      <w:lvlJc w:val="left"/>
      <w:pPr>
        <w:tabs>
          <w:tab w:val="num" w:pos="785"/>
        </w:tabs>
        <w:ind w:left="785" w:hanging="720"/>
      </w:pPr>
      <w:rPr>
        <w:rFonts w:cs="Times New Roman" w:hint="default"/>
      </w:rPr>
    </w:lvl>
    <w:lvl w:ilvl="1" w:tplc="04090017" w:tentative="1">
      <w:start w:val="1"/>
      <w:numFmt w:val="aiueoFullWidth"/>
      <w:lvlText w:val="(%2)"/>
      <w:lvlJc w:val="left"/>
      <w:pPr>
        <w:tabs>
          <w:tab w:val="num" w:pos="905"/>
        </w:tabs>
        <w:ind w:left="905" w:hanging="420"/>
      </w:pPr>
      <w:rPr>
        <w:rFonts w:cs="Times New Roman"/>
      </w:rPr>
    </w:lvl>
    <w:lvl w:ilvl="2" w:tplc="04090011" w:tentative="1">
      <w:start w:val="1"/>
      <w:numFmt w:val="decimalEnclosedCircle"/>
      <w:lvlText w:val="%3"/>
      <w:lvlJc w:val="left"/>
      <w:pPr>
        <w:tabs>
          <w:tab w:val="num" w:pos="1325"/>
        </w:tabs>
        <w:ind w:left="1325" w:hanging="420"/>
      </w:pPr>
      <w:rPr>
        <w:rFonts w:cs="Times New Roman"/>
      </w:rPr>
    </w:lvl>
    <w:lvl w:ilvl="3" w:tplc="0409000F" w:tentative="1">
      <w:start w:val="1"/>
      <w:numFmt w:val="decimal"/>
      <w:lvlText w:val="%4."/>
      <w:lvlJc w:val="left"/>
      <w:pPr>
        <w:tabs>
          <w:tab w:val="num" w:pos="1745"/>
        </w:tabs>
        <w:ind w:left="1745" w:hanging="420"/>
      </w:pPr>
      <w:rPr>
        <w:rFonts w:cs="Times New Roman"/>
      </w:rPr>
    </w:lvl>
    <w:lvl w:ilvl="4" w:tplc="04090017" w:tentative="1">
      <w:start w:val="1"/>
      <w:numFmt w:val="aiueoFullWidth"/>
      <w:lvlText w:val="(%5)"/>
      <w:lvlJc w:val="left"/>
      <w:pPr>
        <w:tabs>
          <w:tab w:val="num" w:pos="2165"/>
        </w:tabs>
        <w:ind w:left="2165" w:hanging="420"/>
      </w:pPr>
      <w:rPr>
        <w:rFonts w:cs="Times New Roman"/>
      </w:rPr>
    </w:lvl>
    <w:lvl w:ilvl="5" w:tplc="04090011" w:tentative="1">
      <w:start w:val="1"/>
      <w:numFmt w:val="decimalEnclosedCircle"/>
      <w:lvlText w:val="%6"/>
      <w:lvlJc w:val="left"/>
      <w:pPr>
        <w:tabs>
          <w:tab w:val="num" w:pos="2585"/>
        </w:tabs>
        <w:ind w:left="2585" w:hanging="420"/>
      </w:pPr>
      <w:rPr>
        <w:rFonts w:cs="Times New Roman"/>
      </w:rPr>
    </w:lvl>
    <w:lvl w:ilvl="6" w:tplc="0409000F" w:tentative="1">
      <w:start w:val="1"/>
      <w:numFmt w:val="decimal"/>
      <w:lvlText w:val="%7."/>
      <w:lvlJc w:val="left"/>
      <w:pPr>
        <w:tabs>
          <w:tab w:val="num" w:pos="3005"/>
        </w:tabs>
        <w:ind w:left="3005" w:hanging="420"/>
      </w:pPr>
      <w:rPr>
        <w:rFonts w:cs="Times New Roman"/>
      </w:rPr>
    </w:lvl>
    <w:lvl w:ilvl="7" w:tplc="04090017" w:tentative="1">
      <w:start w:val="1"/>
      <w:numFmt w:val="aiueoFullWidth"/>
      <w:lvlText w:val="(%8)"/>
      <w:lvlJc w:val="left"/>
      <w:pPr>
        <w:tabs>
          <w:tab w:val="num" w:pos="3425"/>
        </w:tabs>
        <w:ind w:left="3425" w:hanging="420"/>
      </w:pPr>
      <w:rPr>
        <w:rFonts w:cs="Times New Roman"/>
      </w:rPr>
    </w:lvl>
    <w:lvl w:ilvl="8" w:tplc="04090011" w:tentative="1">
      <w:start w:val="1"/>
      <w:numFmt w:val="decimalEnclosedCircle"/>
      <w:lvlText w:val="%9"/>
      <w:lvlJc w:val="left"/>
      <w:pPr>
        <w:tabs>
          <w:tab w:val="num" w:pos="3845"/>
        </w:tabs>
        <w:ind w:left="3845" w:hanging="420"/>
      </w:pPr>
      <w:rPr>
        <w:rFonts w:cs="Times New Roman"/>
      </w:rPr>
    </w:lvl>
  </w:abstractNum>
  <w:abstractNum w:abstractNumId="15" w15:restartNumberingAfterBreak="0">
    <w:nsid w:val="56426534"/>
    <w:multiLevelType w:val="singleLevel"/>
    <w:tmpl w:val="CCB6E276"/>
    <w:lvl w:ilvl="0">
      <w:start w:val="1"/>
      <w:numFmt w:val="decimalFullWidth"/>
      <w:lvlText w:val="（%1）"/>
      <w:lvlJc w:val="left"/>
      <w:pPr>
        <w:tabs>
          <w:tab w:val="num" w:pos="600"/>
        </w:tabs>
        <w:ind w:left="600" w:hanging="600"/>
      </w:pPr>
      <w:rPr>
        <w:rFonts w:cs="Times New Roman" w:hint="eastAsia"/>
      </w:rPr>
    </w:lvl>
  </w:abstractNum>
  <w:abstractNum w:abstractNumId="16" w15:restartNumberingAfterBreak="0">
    <w:nsid w:val="58951F6F"/>
    <w:multiLevelType w:val="singleLevel"/>
    <w:tmpl w:val="1A861120"/>
    <w:lvl w:ilvl="0">
      <w:start w:val="1"/>
      <w:numFmt w:val="decimalFullWidth"/>
      <w:lvlText w:val="（%1）"/>
      <w:lvlJc w:val="left"/>
      <w:pPr>
        <w:tabs>
          <w:tab w:val="num" w:pos="600"/>
        </w:tabs>
        <w:ind w:left="600" w:hanging="600"/>
      </w:pPr>
      <w:rPr>
        <w:rFonts w:cs="Times New Roman" w:hint="eastAsia"/>
      </w:rPr>
    </w:lvl>
  </w:abstractNum>
  <w:abstractNum w:abstractNumId="17" w15:restartNumberingAfterBreak="0">
    <w:nsid w:val="64695F1B"/>
    <w:multiLevelType w:val="singleLevel"/>
    <w:tmpl w:val="A3ECFF24"/>
    <w:lvl w:ilvl="0">
      <w:start w:val="1"/>
      <w:numFmt w:val="irohaFullWidth"/>
      <w:lvlText w:val="（%1）"/>
      <w:lvlJc w:val="left"/>
      <w:pPr>
        <w:tabs>
          <w:tab w:val="num" w:pos="1200"/>
        </w:tabs>
        <w:ind w:left="1200" w:hanging="600"/>
      </w:pPr>
      <w:rPr>
        <w:rFonts w:cs="Times New Roman" w:hint="eastAsia"/>
      </w:rPr>
    </w:lvl>
  </w:abstractNum>
  <w:abstractNum w:abstractNumId="18" w15:restartNumberingAfterBreak="0">
    <w:nsid w:val="6B392DB1"/>
    <w:multiLevelType w:val="hybridMultilevel"/>
    <w:tmpl w:val="6BFADB6C"/>
    <w:lvl w:ilvl="0" w:tplc="69A2E254">
      <w:start w:val="4"/>
      <w:numFmt w:val="bullet"/>
      <w:lvlText w:val="＊"/>
      <w:lvlJc w:val="left"/>
      <w:pPr>
        <w:tabs>
          <w:tab w:val="num" w:pos="1755"/>
        </w:tabs>
        <w:ind w:left="1755" w:hanging="360"/>
      </w:pPr>
      <w:rPr>
        <w:rFonts w:ascii="ＭＳ ゴシック" w:eastAsia="ＭＳ ゴシック" w:hAnsi="ＭＳ ゴシック" w:hint="eastAsia"/>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num w:numId="1">
    <w:abstractNumId w:val="16"/>
  </w:num>
  <w:num w:numId="2">
    <w:abstractNumId w:val="9"/>
  </w:num>
  <w:num w:numId="3">
    <w:abstractNumId w:val="3"/>
  </w:num>
  <w:num w:numId="4">
    <w:abstractNumId w:val="11"/>
  </w:num>
  <w:num w:numId="5">
    <w:abstractNumId w:val="17"/>
  </w:num>
  <w:num w:numId="6">
    <w:abstractNumId w:val="0"/>
  </w:num>
  <w:num w:numId="7">
    <w:abstractNumId w:val="5"/>
  </w:num>
  <w:num w:numId="8">
    <w:abstractNumId w:val="14"/>
  </w:num>
  <w:num w:numId="9">
    <w:abstractNumId w:val="6"/>
  </w:num>
  <w:num w:numId="10">
    <w:abstractNumId w:val="10"/>
  </w:num>
  <w:num w:numId="11">
    <w:abstractNumId w:val="7"/>
  </w:num>
  <w:num w:numId="12">
    <w:abstractNumId w:val="13"/>
  </w:num>
  <w:num w:numId="13">
    <w:abstractNumId w:val="1"/>
  </w:num>
  <w:num w:numId="14">
    <w:abstractNumId w:val="8"/>
  </w:num>
  <w:num w:numId="15">
    <w:abstractNumId w:val="18"/>
  </w:num>
  <w:num w:numId="16">
    <w:abstractNumId w:val="15"/>
  </w:num>
  <w:num w:numId="17">
    <w:abstractNumId w:val="2"/>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334D"/>
    <w:rsid w:val="0002466C"/>
    <w:rsid w:val="00050907"/>
    <w:rsid w:val="00064772"/>
    <w:rsid w:val="00064E62"/>
    <w:rsid w:val="00066840"/>
    <w:rsid w:val="00087AE8"/>
    <w:rsid w:val="00090E13"/>
    <w:rsid w:val="000C3436"/>
    <w:rsid w:val="000E0708"/>
    <w:rsid w:val="000E561F"/>
    <w:rsid w:val="000E5638"/>
    <w:rsid w:val="000F6C63"/>
    <w:rsid w:val="000F7F53"/>
    <w:rsid w:val="00117E19"/>
    <w:rsid w:val="00137BC2"/>
    <w:rsid w:val="00137E3A"/>
    <w:rsid w:val="001426D4"/>
    <w:rsid w:val="00152C72"/>
    <w:rsid w:val="0016251D"/>
    <w:rsid w:val="001872AB"/>
    <w:rsid w:val="001A26FD"/>
    <w:rsid w:val="001B7DFD"/>
    <w:rsid w:val="001D15E0"/>
    <w:rsid w:val="001D2569"/>
    <w:rsid w:val="001D78F9"/>
    <w:rsid w:val="001E4DC4"/>
    <w:rsid w:val="001F0976"/>
    <w:rsid w:val="001F705C"/>
    <w:rsid w:val="00204B60"/>
    <w:rsid w:val="00236A2B"/>
    <w:rsid w:val="00251998"/>
    <w:rsid w:val="0025317C"/>
    <w:rsid w:val="002656AA"/>
    <w:rsid w:val="00272343"/>
    <w:rsid w:val="00275093"/>
    <w:rsid w:val="0027622F"/>
    <w:rsid w:val="0028129B"/>
    <w:rsid w:val="002919C7"/>
    <w:rsid w:val="002979DE"/>
    <w:rsid w:val="00297F4B"/>
    <w:rsid w:val="002A6CBE"/>
    <w:rsid w:val="002C69E4"/>
    <w:rsid w:val="002E6C6D"/>
    <w:rsid w:val="002F3E3D"/>
    <w:rsid w:val="00300E5A"/>
    <w:rsid w:val="00307DB4"/>
    <w:rsid w:val="0031253D"/>
    <w:rsid w:val="00320962"/>
    <w:rsid w:val="00323308"/>
    <w:rsid w:val="00326C28"/>
    <w:rsid w:val="00331D2B"/>
    <w:rsid w:val="00332C9B"/>
    <w:rsid w:val="003405E6"/>
    <w:rsid w:val="00342FFC"/>
    <w:rsid w:val="00383614"/>
    <w:rsid w:val="003A3FB0"/>
    <w:rsid w:val="003A789B"/>
    <w:rsid w:val="003D5BE9"/>
    <w:rsid w:val="003D6502"/>
    <w:rsid w:val="003E0196"/>
    <w:rsid w:val="00402C48"/>
    <w:rsid w:val="00445C84"/>
    <w:rsid w:val="004828CF"/>
    <w:rsid w:val="004A67F4"/>
    <w:rsid w:val="00500E36"/>
    <w:rsid w:val="00514A85"/>
    <w:rsid w:val="00515701"/>
    <w:rsid w:val="0053332E"/>
    <w:rsid w:val="0053559C"/>
    <w:rsid w:val="00541CD3"/>
    <w:rsid w:val="0056410C"/>
    <w:rsid w:val="00590849"/>
    <w:rsid w:val="005915E7"/>
    <w:rsid w:val="005A2201"/>
    <w:rsid w:val="005A39CC"/>
    <w:rsid w:val="005B419B"/>
    <w:rsid w:val="005D2A86"/>
    <w:rsid w:val="005F0016"/>
    <w:rsid w:val="005F3917"/>
    <w:rsid w:val="005F621D"/>
    <w:rsid w:val="006004C6"/>
    <w:rsid w:val="00603988"/>
    <w:rsid w:val="00604C03"/>
    <w:rsid w:val="00612F80"/>
    <w:rsid w:val="006238BD"/>
    <w:rsid w:val="00632B8C"/>
    <w:rsid w:val="00660EAE"/>
    <w:rsid w:val="00661186"/>
    <w:rsid w:val="00676740"/>
    <w:rsid w:val="006907CD"/>
    <w:rsid w:val="0069194C"/>
    <w:rsid w:val="00691D91"/>
    <w:rsid w:val="006B04DA"/>
    <w:rsid w:val="006D27F3"/>
    <w:rsid w:val="006D39F7"/>
    <w:rsid w:val="006E697E"/>
    <w:rsid w:val="006F08CE"/>
    <w:rsid w:val="006F2C86"/>
    <w:rsid w:val="00701AFA"/>
    <w:rsid w:val="007063DD"/>
    <w:rsid w:val="00712B1D"/>
    <w:rsid w:val="00712F89"/>
    <w:rsid w:val="0073540B"/>
    <w:rsid w:val="007417E2"/>
    <w:rsid w:val="00741C0A"/>
    <w:rsid w:val="00763FDE"/>
    <w:rsid w:val="00785D70"/>
    <w:rsid w:val="007933BD"/>
    <w:rsid w:val="00795A36"/>
    <w:rsid w:val="007A636D"/>
    <w:rsid w:val="007C6C15"/>
    <w:rsid w:val="007D474B"/>
    <w:rsid w:val="007E229A"/>
    <w:rsid w:val="007E3A62"/>
    <w:rsid w:val="00800C6F"/>
    <w:rsid w:val="00801DE7"/>
    <w:rsid w:val="008137C8"/>
    <w:rsid w:val="00817BE2"/>
    <w:rsid w:val="008203F8"/>
    <w:rsid w:val="00837365"/>
    <w:rsid w:val="00842D15"/>
    <w:rsid w:val="008553CF"/>
    <w:rsid w:val="008C6413"/>
    <w:rsid w:val="008D339F"/>
    <w:rsid w:val="008F524D"/>
    <w:rsid w:val="00904728"/>
    <w:rsid w:val="00924DB4"/>
    <w:rsid w:val="00925E4B"/>
    <w:rsid w:val="00945DC9"/>
    <w:rsid w:val="0095662C"/>
    <w:rsid w:val="00956C50"/>
    <w:rsid w:val="009959D1"/>
    <w:rsid w:val="009C065A"/>
    <w:rsid w:val="009D4792"/>
    <w:rsid w:val="009D571B"/>
    <w:rsid w:val="009E02F4"/>
    <w:rsid w:val="009E2ABE"/>
    <w:rsid w:val="00A1313B"/>
    <w:rsid w:val="00A14ECC"/>
    <w:rsid w:val="00A1727A"/>
    <w:rsid w:val="00A30FAB"/>
    <w:rsid w:val="00A34170"/>
    <w:rsid w:val="00A37009"/>
    <w:rsid w:val="00A45DA7"/>
    <w:rsid w:val="00A70456"/>
    <w:rsid w:val="00A74511"/>
    <w:rsid w:val="00A7481D"/>
    <w:rsid w:val="00AA16B2"/>
    <w:rsid w:val="00AA3967"/>
    <w:rsid w:val="00AA69A9"/>
    <w:rsid w:val="00AB7B18"/>
    <w:rsid w:val="00AC0676"/>
    <w:rsid w:val="00AC7C58"/>
    <w:rsid w:val="00AF7A36"/>
    <w:rsid w:val="00B1677D"/>
    <w:rsid w:val="00B257FF"/>
    <w:rsid w:val="00B3012F"/>
    <w:rsid w:val="00B36C0A"/>
    <w:rsid w:val="00B46A11"/>
    <w:rsid w:val="00B62CB9"/>
    <w:rsid w:val="00B7010C"/>
    <w:rsid w:val="00B867F5"/>
    <w:rsid w:val="00BA4ED9"/>
    <w:rsid w:val="00BC0E19"/>
    <w:rsid w:val="00BD01A3"/>
    <w:rsid w:val="00BD3E37"/>
    <w:rsid w:val="00BE0948"/>
    <w:rsid w:val="00BE25E2"/>
    <w:rsid w:val="00BE449C"/>
    <w:rsid w:val="00BF6684"/>
    <w:rsid w:val="00C061D6"/>
    <w:rsid w:val="00C20E8E"/>
    <w:rsid w:val="00C4471F"/>
    <w:rsid w:val="00C52451"/>
    <w:rsid w:val="00C53E48"/>
    <w:rsid w:val="00C541C8"/>
    <w:rsid w:val="00C74145"/>
    <w:rsid w:val="00C80D7F"/>
    <w:rsid w:val="00CA183B"/>
    <w:rsid w:val="00CA1F01"/>
    <w:rsid w:val="00CB5925"/>
    <w:rsid w:val="00CD3C47"/>
    <w:rsid w:val="00CE196A"/>
    <w:rsid w:val="00CF7C90"/>
    <w:rsid w:val="00D01C6D"/>
    <w:rsid w:val="00D0341B"/>
    <w:rsid w:val="00D03E3E"/>
    <w:rsid w:val="00D11ABC"/>
    <w:rsid w:val="00D16918"/>
    <w:rsid w:val="00D2285D"/>
    <w:rsid w:val="00D42513"/>
    <w:rsid w:val="00D7330A"/>
    <w:rsid w:val="00D736BE"/>
    <w:rsid w:val="00DB4FB9"/>
    <w:rsid w:val="00DB6DA0"/>
    <w:rsid w:val="00DC4A7C"/>
    <w:rsid w:val="00DD3131"/>
    <w:rsid w:val="00DD75C4"/>
    <w:rsid w:val="00DE79B2"/>
    <w:rsid w:val="00E047E2"/>
    <w:rsid w:val="00E22EF0"/>
    <w:rsid w:val="00E26990"/>
    <w:rsid w:val="00E34176"/>
    <w:rsid w:val="00E535F8"/>
    <w:rsid w:val="00EA1FF4"/>
    <w:rsid w:val="00EB48FE"/>
    <w:rsid w:val="00ED699B"/>
    <w:rsid w:val="00EF6F9A"/>
    <w:rsid w:val="00F03D4C"/>
    <w:rsid w:val="00F91225"/>
    <w:rsid w:val="00F9315A"/>
    <w:rsid w:val="00F95C6C"/>
    <w:rsid w:val="00FA439F"/>
    <w:rsid w:val="00FA59B3"/>
    <w:rsid w:val="00FB3890"/>
    <w:rsid w:val="00FC1E25"/>
    <w:rsid w:val="00FC3602"/>
    <w:rsid w:val="00FE50DA"/>
    <w:rsid w:val="00FE5CCF"/>
    <w:rsid w:val="00FE7163"/>
    <w:rsid w:val="00FF49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797CD1BB-CB14-4498-8329-05C015B16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E3A"/>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A7565"/>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A7565"/>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275093"/>
    <w:rPr>
      <w:rFonts w:ascii="Arial" w:hAnsi="Arial"/>
      <w:sz w:val="18"/>
      <w:szCs w:val="18"/>
    </w:rPr>
  </w:style>
  <w:style w:type="character" w:customStyle="1" w:styleId="a9">
    <w:name w:val="吹き出し (文字)"/>
    <w:link w:val="a8"/>
    <w:uiPriority w:val="99"/>
    <w:semiHidden/>
    <w:rsid w:val="004A7565"/>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9920CF-21C8-4522-B182-BA0BE800AAB4}">
  <ds:schemaRefs>
    <ds:schemaRef ds:uri="http://schemas.openxmlformats.org/officeDocument/2006/bibliography"/>
  </ds:schemaRefs>
</ds:datastoreItem>
</file>

<file path=customXml/itemProps2.xml><?xml version="1.0" encoding="utf-8"?>
<ds:datastoreItem xmlns:ds="http://schemas.openxmlformats.org/officeDocument/2006/customXml" ds:itemID="{3DDDD6C2-02B4-4F7C-A8E4-0587AE7CA184}"/>
</file>

<file path=customXml/itemProps3.xml><?xml version="1.0" encoding="utf-8"?>
<ds:datastoreItem xmlns:ds="http://schemas.openxmlformats.org/officeDocument/2006/customXml" ds:itemID="{2095FD4A-660C-44D9-A49E-4D34DABBF998}"/>
</file>

<file path=customXml/itemProps4.xml><?xml version="1.0" encoding="utf-8"?>
<ds:datastoreItem xmlns:ds="http://schemas.openxmlformats.org/officeDocument/2006/customXml" ds:itemID="{F8785A96-777A-4C98-80CD-C6D473BC8042}"/>
</file>

<file path=docProps/app.xml><?xml version="1.0" encoding="utf-8"?>
<Properties xmlns="http://schemas.openxmlformats.org/officeDocument/2006/extended-properties" xmlns:vt="http://schemas.openxmlformats.org/officeDocument/2006/docPropsVTypes">
  <Template>Normal.dotm</Template>
  <TotalTime>379</TotalTime>
  <Pages>5</Pages>
  <Words>329</Words>
  <Characters>1879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cp:lastPrinted>2008-01-07T11:11:00Z</cp:lastPrinted>
  <dcterms:created xsi:type="dcterms:W3CDTF">2006-11-22T12:14:00Z</dcterms:created>
  <dcterms:modified xsi:type="dcterms:W3CDTF">2023-02-21T05:34:00Z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