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5B1" w:rsidRPr="00143C47" w:rsidRDefault="009345B1" w:rsidP="00CF24BE">
      <w:pPr>
        <w:jc w:val="center"/>
        <w:rPr>
          <w:rFonts w:ascii="ＭＳ ゴシック" w:eastAsia="ＭＳ ゴシック" w:hAnsi="ＭＳ ゴシック"/>
        </w:rPr>
        <w:sectPr w:rsidR="009345B1" w:rsidRPr="00143C47" w:rsidSect="00CF24BE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</w:rPr>
      </w:pPr>
      <w:bookmarkStart w:id="1" w:name="_GoBack"/>
      <w:bookmarkEnd w:id="1"/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9345B1" w:rsidRPr="00143C47" w:rsidTr="00663B85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45B1" w:rsidRPr="00143C47" w:rsidRDefault="009345B1" w:rsidP="00663B85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9345B1" w:rsidRPr="00143C47" w:rsidRDefault="009345B1" w:rsidP="00663B85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143C47">
              <w:rPr>
                <w:rFonts w:ascii="ＭＳ ゴシック" w:eastAsia="ＭＳ ゴシック" w:hAnsi="ＭＳ ゴシック" w:hint="eastAsia"/>
                <w:b/>
                <w:sz w:val="44"/>
              </w:rPr>
              <w:t>ＩＰ０４．</w:t>
            </w:r>
            <w:r w:rsidR="00C015E7" w:rsidRPr="00143C47">
              <w:rPr>
                <w:rFonts w:ascii="ＭＳ ゴシック" w:eastAsia="ＭＳ ゴシック" w:hAnsi="ＭＳ ゴシック" w:hint="eastAsia"/>
                <w:b/>
                <w:sz w:val="44"/>
              </w:rPr>
              <w:t>輸入植物</w:t>
            </w:r>
            <w:r w:rsidRPr="00143C47">
              <w:rPr>
                <w:rFonts w:ascii="ＭＳ ゴシック" w:eastAsia="ＭＳ ゴシック" w:hAnsi="ＭＳ ゴシック" w:hint="eastAsia"/>
                <w:b/>
                <w:sz w:val="44"/>
              </w:rPr>
              <w:t>検査</w:t>
            </w:r>
            <w:r w:rsidR="001D3579" w:rsidRPr="00143C47">
              <w:rPr>
                <w:rFonts w:ascii="ＭＳ ゴシック" w:eastAsia="ＭＳ ゴシック" w:hAnsi="ＭＳ ゴシック" w:hint="eastAsia"/>
                <w:b/>
                <w:sz w:val="44"/>
              </w:rPr>
              <w:t>申請</w:t>
            </w:r>
            <w:r w:rsidRPr="00143C47">
              <w:rPr>
                <w:rFonts w:ascii="ＭＳ ゴシック" w:eastAsia="ＭＳ ゴシック" w:hAnsi="ＭＳ ゴシック" w:hint="eastAsia"/>
                <w:b/>
                <w:sz w:val="44"/>
              </w:rPr>
              <w:t>一覧</w:t>
            </w:r>
            <w:r w:rsidR="001D3579" w:rsidRPr="00143C47">
              <w:rPr>
                <w:rFonts w:ascii="ＭＳ ゴシック" w:eastAsia="ＭＳ ゴシック" w:hAnsi="ＭＳ ゴシック" w:hint="eastAsia"/>
                <w:b/>
                <w:sz w:val="44"/>
              </w:rPr>
              <w:t>照会</w:t>
            </w:r>
          </w:p>
          <w:p w:rsidR="009345B1" w:rsidRPr="00143C47" w:rsidRDefault="009345B1" w:rsidP="00663B85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345B1" w:rsidRPr="00143C47" w:rsidRDefault="009345B1" w:rsidP="00E10ED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9345B1" w:rsidRPr="00143C47" w:rsidTr="00663B85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5B1" w:rsidRPr="00143C47" w:rsidRDefault="009345B1" w:rsidP="00663B8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5B1" w:rsidRPr="00143C47" w:rsidRDefault="00B75D8E" w:rsidP="00663B8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9345B1" w:rsidRPr="00143C47" w:rsidTr="00663B85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5B1" w:rsidRPr="00143C47" w:rsidRDefault="009345B1" w:rsidP="00663B8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ＩＰＩ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5B1" w:rsidRPr="00143C47" w:rsidRDefault="00C015E7" w:rsidP="00663B8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輸入植物</w:t>
            </w:r>
            <w:r w:rsidR="009345B1"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</w:t>
            </w:r>
            <w:r w:rsidR="001D3579"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</w:t>
            </w:r>
            <w:r w:rsidR="009345B1"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一覧</w:t>
            </w:r>
            <w:r w:rsidR="001D3579"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照会</w:t>
            </w:r>
          </w:p>
        </w:tc>
      </w:tr>
    </w:tbl>
    <w:p w:rsidR="009345B1" w:rsidRPr="00143C47" w:rsidRDefault="009345B1" w:rsidP="00E10EDB">
      <w:pPr>
        <w:jc w:val="left"/>
        <w:rPr>
          <w:rFonts w:ascii="ＭＳ ゴシック" w:eastAsia="ＭＳ ゴシック" w:hAnsi="ＭＳ ゴシック"/>
          <w:sz w:val="22"/>
          <w:szCs w:val="24"/>
        </w:rPr>
      </w:pPr>
    </w:p>
    <w:p w:rsidR="009345B1" w:rsidRPr="00143C47" w:rsidRDefault="009345B1" w:rsidP="00E10EDB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</w:rPr>
      </w:pPr>
    </w:p>
    <w:p w:rsidR="009345B1" w:rsidRPr="00143C47" w:rsidRDefault="009345B1" w:rsidP="00E10EDB">
      <w:pPr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9345B1" w:rsidRPr="00143C47" w:rsidRDefault="009345B1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43C47">
        <w:rPr>
          <w:rFonts w:ascii="ＭＳ ゴシック" w:eastAsia="ＭＳ ゴシック" w:hAnsi="ＭＳ ゴシック"/>
          <w:sz w:val="22"/>
          <w:szCs w:val="22"/>
        </w:rPr>
        <w:br w:type="page"/>
      </w:r>
      <w:r w:rsidRPr="00143C47"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9345B1" w:rsidRPr="00143C47" w:rsidRDefault="009345B1" w:rsidP="00A60501">
      <w:pPr>
        <w:ind w:left="394" w:firstLine="187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必要に応じ、システムに登録されている</w:t>
      </w:r>
      <w:r w:rsidR="00C015E7" w:rsidRPr="00143C47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143C47">
        <w:rPr>
          <w:rFonts w:ascii="ＭＳ ゴシック" w:eastAsia="ＭＳ ゴシック" w:hAnsi="ＭＳ ゴシック" w:hint="eastAsia"/>
          <w:sz w:val="22"/>
          <w:szCs w:val="22"/>
        </w:rPr>
        <w:t>検査申請について、その手続状況等を申請年月日単位に</w:t>
      </w:r>
      <w:r w:rsidRPr="00143C47">
        <w:rPr>
          <w:rFonts w:ascii="ＭＳ ゴシック" w:eastAsia="ＭＳ ゴシック" w:hAnsi="ＭＳ ゴシック"/>
          <w:sz w:val="22"/>
          <w:szCs w:val="22"/>
        </w:rPr>
        <w:t>1</w:t>
      </w:r>
      <w:r w:rsidRPr="00143C47">
        <w:rPr>
          <w:rFonts w:ascii="ＭＳ ゴシック" w:eastAsia="ＭＳ ゴシック" w:hAnsi="ＭＳ ゴシック" w:hint="eastAsia"/>
          <w:sz w:val="22"/>
          <w:szCs w:val="22"/>
        </w:rPr>
        <w:t>申請１行の一覧表形式で照会する業務である。</w:t>
      </w:r>
    </w:p>
    <w:p w:rsidR="009345B1" w:rsidRPr="00143C47" w:rsidRDefault="009345B1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9345B1" w:rsidRPr="00143C47" w:rsidRDefault="009345B1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9345B1" w:rsidRPr="00143C47" w:rsidRDefault="00717120" w:rsidP="00717120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全利用者</w:t>
      </w:r>
      <w:r w:rsidRPr="00143C47">
        <w:rPr>
          <w:rFonts w:ascii="ＭＳ ゴシック" w:eastAsia="ＭＳ ゴシック" w:hAnsi="ＭＳ ゴシック" w:hint="eastAsia"/>
          <w:kern w:val="0"/>
          <w:sz w:val="22"/>
          <w:szCs w:val="22"/>
        </w:rPr>
        <w:t>（税関、厚生労働省（食品）、動物検疫所、植物防疫所、厚生局等</w:t>
      </w:r>
      <w:r w:rsidR="00FB54DD" w:rsidRPr="00FB54DD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901889" w:rsidRPr="00143C47">
        <w:rPr>
          <w:rFonts w:ascii="ＭＳ ゴシック" w:eastAsia="ＭＳ ゴシック" w:hAnsi="ＭＳ ゴシック" w:hint="eastAsia"/>
          <w:kern w:val="0"/>
          <w:sz w:val="22"/>
          <w:szCs w:val="22"/>
        </w:rPr>
        <w:t>は</w:t>
      </w:r>
      <w:r w:rsidRPr="00143C47">
        <w:rPr>
          <w:rFonts w:ascii="ＭＳ ゴシック" w:eastAsia="ＭＳ ゴシック" w:hAnsi="ＭＳ ゴシック" w:hint="eastAsia"/>
          <w:kern w:val="0"/>
          <w:sz w:val="22"/>
          <w:szCs w:val="22"/>
        </w:rPr>
        <w:t>除く）</w:t>
      </w:r>
    </w:p>
    <w:p w:rsidR="009345B1" w:rsidRPr="00143C47" w:rsidRDefault="009345B1" w:rsidP="00A03735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9345B1" w:rsidRPr="00143C47" w:rsidRDefault="009345B1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pacing w:val="2"/>
          <w:sz w:val="22"/>
          <w:szCs w:val="22"/>
        </w:rPr>
        <w:t>３．制限事項</w:t>
      </w:r>
    </w:p>
    <w:p w:rsidR="009345B1" w:rsidRPr="00143C47" w:rsidRDefault="009345B1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pacing w:val="2"/>
          <w:sz w:val="22"/>
          <w:szCs w:val="22"/>
        </w:rPr>
        <w:t xml:space="preserve">　　特になし。</w:t>
      </w:r>
    </w:p>
    <w:p w:rsidR="009345B1" w:rsidRPr="00143C47" w:rsidRDefault="009345B1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9345B1" w:rsidRPr="00143C47" w:rsidRDefault="009345B1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pacing w:val="2"/>
          <w:sz w:val="22"/>
          <w:szCs w:val="22"/>
        </w:rPr>
        <w:t>４．入力条件</w:t>
      </w:r>
    </w:p>
    <w:p w:rsidR="009345B1" w:rsidRPr="00143C47" w:rsidRDefault="009345B1" w:rsidP="00581EA4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143C47">
        <w:rPr>
          <w:rFonts w:ascii="ＭＳ ゴシック" w:eastAsia="ＭＳ ゴシック" w:hAnsi="ＭＳ ゴシック" w:hint="eastAsia"/>
          <w:spacing w:val="2"/>
          <w:szCs w:val="22"/>
        </w:rPr>
        <w:t>（１）入力者チェック</w:t>
      </w:r>
    </w:p>
    <w:p w:rsidR="009345B1" w:rsidRPr="00143C47" w:rsidRDefault="009345B1" w:rsidP="00A60501">
      <w:pPr>
        <w:ind w:firstLine="748"/>
        <w:rPr>
          <w:rFonts w:ascii="ＭＳ ゴシック" w:eastAsia="ＭＳ ゴシック" w:hAnsi="ＭＳ ゴシック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9345B1" w:rsidRPr="00143C47" w:rsidRDefault="009345B1" w:rsidP="00581EA4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143C47">
        <w:rPr>
          <w:rFonts w:ascii="ＭＳ ゴシック" w:eastAsia="ＭＳ ゴシック" w:hAnsi="ＭＳ ゴシック" w:hint="eastAsia"/>
          <w:spacing w:val="2"/>
          <w:szCs w:val="22"/>
        </w:rPr>
        <w:t>（２）入力項目チェック</w:t>
      </w:r>
    </w:p>
    <w:p w:rsidR="009345B1" w:rsidRPr="00143C47" w:rsidRDefault="009345B1" w:rsidP="00A60501">
      <w:pPr>
        <w:pStyle w:val="a3"/>
        <w:tabs>
          <w:tab w:val="clear" w:pos="4252"/>
          <w:tab w:val="clear" w:pos="8504"/>
        </w:tabs>
        <w:snapToGrid/>
        <w:ind w:firstLine="187"/>
        <w:rPr>
          <w:rFonts w:ascii="ＭＳ ゴシック" w:eastAsia="ＭＳ ゴシック" w:hAnsi="ＭＳ ゴシック"/>
          <w:spacing w:val="2"/>
          <w:szCs w:val="22"/>
        </w:rPr>
      </w:pPr>
      <w:r w:rsidRPr="00143C47">
        <w:rPr>
          <w:rFonts w:ascii="ＭＳ ゴシック" w:eastAsia="ＭＳ ゴシック" w:hAnsi="ＭＳ ゴシック" w:hint="eastAsia"/>
          <w:szCs w:val="22"/>
        </w:rPr>
        <w:t>（Ａ）単項目チェック</w:t>
      </w:r>
    </w:p>
    <w:p w:rsidR="009345B1" w:rsidRPr="00143C47" w:rsidRDefault="009345B1" w:rsidP="00A60501">
      <w:pPr>
        <w:ind w:firstLine="935"/>
        <w:rPr>
          <w:rFonts w:ascii="ＭＳ ゴシック" w:eastAsia="ＭＳ ゴシック" w:hAnsi="ＭＳ ゴシック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「入力項目表」</w:t>
      </w:r>
      <w:r w:rsidR="00147737" w:rsidRPr="00143C47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</w:t>
      </w:r>
      <w:r w:rsidRPr="00143C47">
        <w:rPr>
          <w:rFonts w:ascii="ＭＳ ゴシック" w:eastAsia="ＭＳ ゴシック" w:hAnsi="ＭＳ ゴシック" w:hint="eastAsia"/>
          <w:sz w:val="22"/>
          <w:szCs w:val="22"/>
        </w:rPr>
        <w:t>を参照</w:t>
      </w:r>
    </w:p>
    <w:p w:rsidR="009345B1" w:rsidRPr="00143C47" w:rsidRDefault="009345B1" w:rsidP="00A60501">
      <w:pPr>
        <w:pStyle w:val="a5"/>
        <w:tabs>
          <w:tab w:val="clear" w:pos="4252"/>
          <w:tab w:val="clear" w:pos="8504"/>
        </w:tabs>
        <w:snapToGrid/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9345B1" w:rsidRPr="00143C47" w:rsidRDefault="009345B1" w:rsidP="00717120">
      <w:pPr>
        <w:ind w:firstLineChars="400" w:firstLine="794"/>
        <w:rPr>
          <w:rFonts w:ascii="ＭＳ ゴシック" w:eastAsia="ＭＳ ゴシック" w:hAnsi="ＭＳ ゴシック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9345B1" w:rsidRPr="00143C47" w:rsidRDefault="009345B1" w:rsidP="00581EA4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9345B1" w:rsidRPr="00143C47" w:rsidRDefault="009345B1" w:rsidP="00717120">
      <w:pPr>
        <w:pStyle w:val="Default"/>
        <w:ind w:firstLineChars="400" w:firstLine="794"/>
        <w:rPr>
          <w:rFonts w:hAnsi="ＭＳ ゴシック"/>
          <w:sz w:val="22"/>
          <w:szCs w:val="22"/>
        </w:rPr>
      </w:pPr>
      <w:r w:rsidRPr="00143C47">
        <w:rPr>
          <w:rFonts w:hAnsi="ＭＳ ゴシック" w:hint="eastAsia"/>
          <w:sz w:val="22"/>
          <w:szCs w:val="22"/>
        </w:rPr>
        <w:t>本業務を行う場合は、植物検疫関連業務が手続き可能な状態であること。</w:t>
      </w:r>
    </w:p>
    <w:p w:rsidR="009345B1" w:rsidRPr="00143C47" w:rsidRDefault="009345B1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9345B1" w:rsidRPr="00143C47" w:rsidRDefault="009345B1" w:rsidP="00A60501">
      <w:pPr>
        <w:ind w:firstLine="187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（Ａ）利用者</w:t>
      </w:r>
    </w:p>
    <w:p w:rsidR="009345B1" w:rsidRPr="00143C47" w:rsidRDefault="009345B1" w:rsidP="00717120">
      <w:pPr>
        <w:ind w:firstLineChars="400" w:firstLine="794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①「ユーザ情報ＤＢ」に登録されていること。</w:t>
      </w:r>
    </w:p>
    <w:p w:rsidR="009345B1" w:rsidRPr="00143C47" w:rsidRDefault="009345B1" w:rsidP="00717120">
      <w:pPr>
        <w:ind w:firstLineChars="400" w:firstLine="794"/>
        <w:rPr>
          <w:rFonts w:ascii="ＭＳ ゴシック" w:eastAsia="ＭＳ ゴシック" w:hAnsi="ＭＳ ゴシック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C015E7" w:rsidRPr="00143C47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143C47">
        <w:rPr>
          <w:rFonts w:ascii="ＭＳ ゴシック" w:eastAsia="ＭＳ ゴシック" w:hAnsi="ＭＳ ゴシック" w:hint="eastAsia"/>
          <w:sz w:val="22"/>
          <w:szCs w:val="22"/>
        </w:rPr>
        <w:t>検査申請事項登録を行った利用者と同一であること。</w:t>
      </w:r>
    </w:p>
    <w:p w:rsidR="009345B1" w:rsidRPr="00143C47" w:rsidRDefault="009345B1" w:rsidP="00581EA4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pacing w:val="2"/>
          <w:sz w:val="22"/>
          <w:szCs w:val="22"/>
        </w:rPr>
        <w:t>５</w:t>
      </w:r>
      <w:r w:rsidRPr="00143C47">
        <w:rPr>
          <w:rFonts w:ascii="ＭＳ ゴシック" w:eastAsia="ＭＳ ゴシック" w:hAnsi="ＭＳ ゴシック" w:hint="eastAsia"/>
          <w:sz w:val="22"/>
          <w:szCs w:val="22"/>
        </w:rPr>
        <w:t>．処理内容</w:t>
      </w:r>
    </w:p>
    <w:p w:rsidR="009345B1" w:rsidRPr="00143C47" w:rsidRDefault="009345B1" w:rsidP="00581EA4">
      <w:pPr>
        <w:autoSpaceDE w:val="0"/>
        <w:autoSpaceDN w:val="0"/>
        <w:adjustRightInd w:val="0"/>
        <w:jc w:val="left"/>
        <w:outlineLvl w:val="0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143C47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（１）入力チェック処理</w:t>
      </w:r>
    </w:p>
    <w:p w:rsidR="00147737" w:rsidRPr="00143C47" w:rsidRDefault="00147737" w:rsidP="00147737">
      <w:pPr>
        <w:autoSpaceDE w:val="0"/>
        <w:autoSpaceDN w:val="0"/>
        <w:adjustRightInd w:val="0"/>
        <w:ind w:leftChars="301" w:left="567" w:firstLineChars="143" w:firstLine="284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143C47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345B1" w:rsidRPr="00143C47" w:rsidRDefault="00147737" w:rsidP="00147737">
      <w:pPr>
        <w:autoSpaceDE w:val="0"/>
        <w:autoSpaceDN w:val="0"/>
        <w:adjustRightInd w:val="0"/>
        <w:ind w:leftChars="301" w:left="567" w:firstLineChars="143" w:firstLine="284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143C47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9345B1" w:rsidRPr="00143C47" w:rsidRDefault="009345B1" w:rsidP="00581EA4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（２）出力情報出力処理</w:t>
      </w:r>
    </w:p>
    <w:p w:rsidR="009345B1" w:rsidRPr="00143C47" w:rsidRDefault="009345B1" w:rsidP="00717120">
      <w:pPr>
        <w:ind w:leftChars="315" w:left="594" w:firstLineChars="101" w:firstLine="200"/>
        <w:rPr>
          <w:rFonts w:ascii="ＭＳ ゴシック" w:eastAsia="ＭＳ ゴシック" w:hAnsi="ＭＳ ゴシック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申請年月日及び照会開始申請番号等により「</w:t>
      </w:r>
      <w:r w:rsidR="00C015E7" w:rsidRPr="00143C47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143C47">
        <w:rPr>
          <w:rFonts w:ascii="ＭＳ ゴシック" w:eastAsia="ＭＳ ゴシック" w:hAnsi="ＭＳ ゴシック" w:hint="eastAsia"/>
          <w:sz w:val="22"/>
          <w:szCs w:val="22"/>
        </w:rPr>
        <w:t>検査申請ＤＢ」を検索し、</w:t>
      </w:r>
      <w:r w:rsidRPr="00143C4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9345B1" w:rsidRPr="00143C47" w:rsidRDefault="009345B1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9345B1" w:rsidRPr="00143C47" w:rsidRDefault="009345B1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9345B1" w:rsidRPr="00143C4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45B1" w:rsidRPr="00143C47" w:rsidRDefault="009345B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345B1" w:rsidRPr="00143C47" w:rsidRDefault="009345B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345B1" w:rsidRPr="00143C47" w:rsidRDefault="009345B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9345B1" w:rsidRPr="00143C4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5B1" w:rsidRPr="00143C47" w:rsidRDefault="009345B1" w:rsidP="00C6063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9345B1" w:rsidRPr="00143C47" w:rsidRDefault="009345B1" w:rsidP="00C6063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  <w:p w:rsidR="009345B1" w:rsidRPr="00143C47" w:rsidRDefault="009345B1" w:rsidP="00C6063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345B1" w:rsidRPr="00143C47" w:rsidRDefault="009345B1" w:rsidP="008B60C1">
            <w:pPr>
              <w:pStyle w:val="Default"/>
              <w:jc w:val="both"/>
              <w:rPr>
                <w:rFonts w:hAnsi="ＭＳ ゴシック"/>
                <w:szCs w:val="22"/>
                <w:shd w:val="clear" w:color="auto" w:fill="CCFFCC"/>
              </w:rPr>
            </w:pPr>
            <w:r w:rsidRPr="00143C47">
              <w:rPr>
                <w:rFonts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345B1" w:rsidRPr="00143C47" w:rsidRDefault="009345B1" w:rsidP="00C6063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9345B1" w:rsidRPr="00143C47" w:rsidRDefault="009345B1" w:rsidP="00C6063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143C47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9345B1" w:rsidRPr="00143C47" w:rsidRDefault="009345B1" w:rsidP="00C6063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</w:p>
        </w:tc>
      </w:tr>
      <w:tr w:rsidR="009345B1" w:rsidRPr="00143C4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5B1" w:rsidRPr="00143C47" w:rsidRDefault="009345B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  <w:p w:rsidR="009345B1" w:rsidRPr="00143C47" w:rsidRDefault="00C015E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輸入植物</w:t>
            </w:r>
            <w:r w:rsidR="009345B1"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</w:t>
            </w:r>
            <w:r w:rsidR="001D3579"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</w:t>
            </w:r>
            <w:r w:rsidR="009345B1"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一覧</w:t>
            </w:r>
            <w:r w:rsidR="001D3579"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照会</w:t>
            </w:r>
            <w:r w:rsidR="009345B1" w:rsidRPr="00143C4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</w:t>
            </w:r>
          </w:p>
          <w:p w:rsidR="009345B1" w:rsidRPr="00143C47" w:rsidRDefault="009345B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345B1" w:rsidRPr="00143C47" w:rsidRDefault="009345B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143C47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345B1" w:rsidRPr="00143C47" w:rsidRDefault="009345B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</w:p>
          <w:p w:rsidR="009345B1" w:rsidRPr="00143C47" w:rsidRDefault="009345B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143C47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9345B1" w:rsidRPr="00143C47" w:rsidRDefault="009345B1">
      <w:pPr>
        <w:pStyle w:val="a5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9345B1" w:rsidRPr="00143C47" w:rsidRDefault="009345B1">
      <w:pPr>
        <w:pStyle w:val="a5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9345B1" w:rsidRPr="00143C47" w:rsidRDefault="009345B1" w:rsidP="00581EA4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７．特記事項</w:t>
      </w:r>
    </w:p>
    <w:p w:rsidR="009345B1" w:rsidRPr="00143C47" w:rsidRDefault="009345B1" w:rsidP="00717120">
      <w:pPr>
        <w:ind w:leftChars="298" w:left="759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①入力された申請年月日及び所・業務担当コード単位に、該当する申請情報を２５０件まで</w:t>
      </w:r>
      <w:r w:rsidR="001D3579" w:rsidRPr="00143C47">
        <w:rPr>
          <w:rFonts w:ascii="ＭＳ ゴシック" w:eastAsia="ＭＳ ゴシック" w:hAnsi="ＭＳ ゴシック" w:hint="eastAsia"/>
          <w:sz w:val="22"/>
          <w:szCs w:val="22"/>
        </w:rPr>
        <w:t>輸入植物検査申請一覧照会</w:t>
      </w:r>
      <w:r w:rsidRPr="00143C47">
        <w:rPr>
          <w:rFonts w:ascii="ＭＳ ゴシック" w:eastAsia="ＭＳ ゴシック" w:hAnsi="ＭＳ ゴシック" w:hint="eastAsia"/>
          <w:sz w:val="22"/>
          <w:szCs w:val="22"/>
        </w:rPr>
        <w:t>情報に出力する。</w:t>
      </w:r>
    </w:p>
    <w:p w:rsidR="009345B1" w:rsidRPr="00143C47" w:rsidRDefault="009345B1" w:rsidP="003553EF">
      <w:pPr>
        <w:ind w:firstLine="561"/>
        <w:rPr>
          <w:rFonts w:ascii="ＭＳ ゴシック" w:eastAsia="ＭＳ ゴシック" w:hAnsi="ＭＳ ゴシック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z w:val="22"/>
          <w:szCs w:val="22"/>
        </w:rPr>
        <w:t>②申請後変更事項登録処理を行った場合は、旧申請番号を</w:t>
      </w:r>
      <w:r w:rsidR="00C015E7" w:rsidRPr="00143C47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143C47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="001D3579" w:rsidRPr="00143C47">
        <w:rPr>
          <w:rFonts w:ascii="ＭＳ ゴシック" w:eastAsia="ＭＳ ゴシック" w:hAnsi="ＭＳ ゴシック" w:hint="eastAsia"/>
          <w:sz w:val="22"/>
          <w:szCs w:val="22"/>
        </w:rPr>
        <w:t>申請</w:t>
      </w:r>
      <w:r w:rsidRPr="00143C47">
        <w:rPr>
          <w:rFonts w:ascii="ＭＳ ゴシック" w:eastAsia="ＭＳ ゴシック" w:hAnsi="ＭＳ ゴシック" w:hint="eastAsia"/>
          <w:sz w:val="22"/>
          <w:szCs w:val="22"/>
        </w:rPr>
        <w:t>一覧</w:t>
      </w:r>
      <w:r w:rsidR="001D3579" w:rsidRPr="00143C47">
        <w:rPr>
          <w:rFonts w:ascii="ＭＳ ゴシック" w:eastAsia="ＭＳ ゴシック" w:hAnsi="ＭＳ ゴシック" w:hint="eastAsia"/>
          <w:sz w:val="22"/>
          <w:szCs w:val="22"/>
        </w:rPr>
        <w:t>照会</w:t>
      </w:r>
      <w:r w:rsidRPr="00143C47">
        <w:rPr>
          <w:rFonts w:ascii="ＭＳ ゴシック" w:eastAsia="ＭＳ ゴシック" w:hAnsi="ＭＳ ゴシック" w:hint="eastAsia"/>
          <w:sz w:val="22"/>
          <w:szCs w:val="22"/>
        </w:rPr>
        <w:t>画面に出力しない。</w:t>
      </w:r>
    </w:p>
    <w:p w:rsidR="009345B1" w:rsidRPr="00143C47" w:rsidRDefault="009345B1" w:rsidP="00BA19E4">
      <w:pPr>
        <w:ind w:leftChars="298" w:left="763" w:hangingChars="100" w:hanging="202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143C47">
        <w:rPr>
          <w:rFonts w:ascii="ＭＳ ゴシック" w:eastAsia="ＭＳ ゴシック" w:hAnsi="ＭＳ ゴシック" w:hint="eastAsia"/>
          <w:spacing w:val="2"/>
          <w:sz w:val="22"/>
          <w:szCs w:val="22"/>
        </w:rPr>
        <w:t>③一時保存に「Ｙ」を入力した場合、システムでは申請年月日は無視して検索し、その結果を</w:t>
      </w:r>
      <w:r w:rsidR="001D3579" w:rsidRPr="00143C47">
        <w:rPr>
          <w:rFonts w:ascii="ＭＳ ゴシック" w:eastAsia="ＭＳ ゴシック" w:hAnsi="ＭＳ ゴシック" w:hint="eastAsia"/>
          <w:sz w:val="22"/>
          <w:szCs w:val="22"/>
        </w:rPr>
        <w:t>輸入植物検査申請一覧照会画面</w:t>
      </w:r>
      <w:r w:rsidRPr="00143C47">
        <w:rPr>
          <w:rFonts w:ascii="ＭＳ ゴシック" w:eastAsia="ＭＳ ゴシック" w:hAnsi="ＭＳ ゴシック" w:hint="eastAsia"/>
          <w:sz w:val="22"/>
          <w:szCs w:val="22"/>
        </w:rPr>
        <w:t>に出力する。</w:t>
      </w:r>
    </w:p>
    <w:p w:rsidR="00143C47" w:rsidRPr="00143C47" w:rsidRDefault="00143C47">
      <w:pPr>
        <w:ind w:leftChars="298" w:left="763" w:hangingChars="100" w:hanging="202"/>
        <w:rPr>
          <w:rFonts w:ascii="ＭＳ ゴシック" w:eastAsia="ＭＳ ゴシック" w:hAnsi="ＭＳ ゴシック"/>
          <w:spacing w:val="2"/>
          <w:sz w:val="22"/>
          <w:szCs w:val="22"/>
        </w:rPr>
      </w:pPr>
    </w:p>
    <w:sectPr w:rsidR="00143C47" w:rsidRPr="00143C47" w:rsidSect="00CF24BE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5B1" w:rsidRDefault="009345B1">
      <w:r>
        <w:separator/>
      </w:r>
    </w:p>
  </w:endnote>
  <w:endnote w:type="continuationSeparator" w:id="0">
    <w:p w:rsidR="009345B1" w:rsidRDefault="00934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5B1" w:rsidRDefault="009345B1">
    <w:pPr>
      <w:pStyle w:val="a5"/>
      <w:jc w:val="center"/>
      <w:rPr>
        <w:ins w:id="0" w:author="okadaysm" w:date="2012-10-15T20:38:00Z"/>
        <w:rStyle w:val="a9"/>
        <w:rFonts w:ascii="ＭＳ ゴシック" w:eastAsia="ＭＳ ゴシック" w:hAnsi="ＭＳ ゴシック"/>
        <w:sz w:val="22"/>
        <w:szCs w:val="22"/>
      </w:rPr>
    </w:pPr>
    <w:r w:rsidRPr="003A283C">
      <w:rPr>
        <w:rFonts w:ascii="ＭＳ ゴシック" w:eastAsia="ＭＳ ゴシック" w:hAnsi="ＭＳ ゴシック"/>
        <w:sz w:val="22"/>
        <w:szCs w:val="22"/>
      </w:rPr>
      <w:t>IP04-01-</w:t>
    </w:r>
    <w:r w:rsidRPr="003A283C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3A283C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3A283C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FB54DD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3A283C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  <w:p w:rsidR="009345B1" w:rsidRPr="003A283C" w:rsidRDefault="009345B1" w:rsidP="00B75D8E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5B1" w:rsidRDefault="009345B1">
      <w:r>
        <w:separator/>
      </w:r>
    </w:p>
  </w:footnote>
  <w:footnote w:type="continuationSeparator" w:id="0">
    <w:p w:rsidR="009345B1" w:rsidRDefault="00934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BC00EB5"/>
    <w:multiLevelType w:val="hybridMultilevel"/>
    <w:tmpl w:val="64FEFA4C"/>
    <w:lvl w:ilvl="0" w:tplc="9A761510">
      <w:start w:val="1"/>
      <w:numFmt w:val="decimalEnclosedCircle"/>
      <w:lvlText w:val="%1"/>
      <w:lvlJc w:val="left"/>
      <w:pPr>
        <w:tabs>
          <w:tab w:val="num" w:pos="1125"/>
        </w:tabs>
        <w:ind w:left="112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5"/>
        </w:tabs>
        <w:ind w:left="16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25"/>
        </w:tabs>
        <w:ind w:left="20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45"/>
        </w:tabs>
        <w:ind w:left="24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65"/>
        </w:tabs>
        <w:ind w:left="28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85"/>
        </w:tabs>
        <w:ind w:left="32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25"/>
        </w:tabs>
        <w:ind w:left="41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45"/>
        </w:tabs>
        <w:ind w:left="4545" w:hanging="420"/>
      </w:pPr>
      <w:rPr>
        <w:rFonts w:cs="Times New Roman"/>
      </w:rPr>
    </w:lvl>
  </w:abstractNum>
  <w:abstractNum w:abstractNumId="14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5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6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7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8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9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20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2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3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4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6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7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8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29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0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1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2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3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4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5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6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7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8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5"/>
  </w:num>
  <w:num w:numId="2">
    <w:abstractNumId w:val="21"/>
  </w:num>
  <w:num w:numId="3">
    <w:abstractNumId w:val="6"/>
  </w:num>
  <w:num w:numId="4">
    <w:abstractNumId w:val="3"/>
  </w:num>
  <w:num w:numId="5">
    <w:abstractNumId w:val="33"/>
  </w:num>
  <w:num w:numId="6">
    <w:abstractNumId w:val="25"/>
  </w:num>
  <w:num w:numId="7">
    <w:abstractNumId w:val="11"/>
  </w:num>
  <w:num w:numId="8">
    <w:abstractNumId w:val="5"/>
  </w:num>
  <w:num w:numId="9">
    <w:abstractNumId w:val="4"/>
  </w:num>
  <w:num w:numId="10">
    <w:abstractNumId w:val="14"/>
  </w:num>
  <w:num w:numId="11">
    <w:abstractNumId w:val="36"/>
  </w:num>
  <w:num w:numId="12">
    <w:abstractNumId w:val="32"/>
  </w:num>
  <w:num w:numId="13">
    <w:abstractNumId w:val="26"/>
  </w:num>
  <w:num w:numId="14">
    <w:abstractNumId w:val="31"/>
  </w:num>
  <w:num w:numId="15">
    <w:abstractNumId w:val="2"/>
  </w:num>
  <w:num w:numId="16">
    <w:abstractNumId w:val="17"/>
  </w:num>
  <w:num w:numId="17">
    <w:abstractNumId w:val="38"/>
  </w:num>
  <w:num w:numId="18">
    <w:abstractNumId w:val="29"/>
  </w:num>
  <w:num w:numId="19">
    <w:abstractNumId w:val="34"/>
  </w:num>
  <w:num w:numId="20">
    <w:abstractNumId w:val="22"/>
  </w:num>
  <w:num w:numId="21">
    <w:abstractNumId w:val="8"/>
  </w:num>
  <w:num w:numId="22">
    <w:abstractNumId w:val="24"/>
  </w:num>
  <w:num w:numId="23">
    <w:abstractNumId w:val="23"/>
  </w:num>
  <w:num w:numId="24">
    <w:abstractNumId w:val="19"/>
  </w:num>
  <w:num w:numId="25">
    <w:abstractNumId w:val="9"/>
  </w:num>
  <w:num w:numId="26">
    <w:abstractNumId w:val="35"/>
  </w:num>
  <w:num w:numId="27">
    <w:abstractNumId w:val="7"/>
  </w:num>
  <w:num w:numId="28">
    <w:abstractNumId w:val="10"/>
  </w:num>
  <w:num w:numId="29">
    <w:abstractNumId w:val="1"/>
  </w:num>
  <w:num w:numId="30">
    <w:abstractNumId w:val="28"/>
  </w:num>
  <w:num w:numId="31">
    <w:abstractNumId w:val="0"/>
  </w:num>
  <w:num w:numId="32">
    <w:abstractNumId w:val="30"/>
  </w:num>
  <w:num w:numId="33">
    <w:abstractNumId w:val="16"/>
  </w:num>
  <w:num w:numId="34">
    <w:abstractNumId w:val="37"/>
  </w:num>
  <w:num w:numId="35">
    <w:abstractNumId w:val="18"/>
  </w:num>
  <w:num w:numId="36">
    <w:abstractNumId w:val="20"/>
  </w:num>
  <w:num w:numId="37">
    <w:abstractNumId w:val="12"/>
  </w:num>
  <w:num w:numId="38">
    <w:abstractNumId w:val="2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501"/>
    <w:rsid w:val="00062E26"/>
    <w:rsid w:val="00074D01"/>
    <w:rsid w:val="000A364E"/>
    <w:rsid w:val="000F24D7"/>
    <w:rsid w:val="0010030C"/>
    <w:rsid w:val="00103A2B"/>
    <w:rsid w:val="00104FE3"/>
    <w:rsid w:val="00122126"/>
    <w:rsid w:val="00136042"/>
    <w:rsid w:val="00143C47"/>
    <w:rsid w:val="00147737"/>
    <w:rsid w:val="00147E25"/>
    <w:rsid w:val="00151857"/>
    <w:rsid w:val="001D3579"/>
    <w:rsid w:val="001E1B2B"/>
    <w:rsid w:val="00202E91"/>
    <w:rsid w:val="00280414"/>
    <w:rsid w:val="0028385C"/>
    <w:rsid w:val="003553EF"/>
    <w:rsid w:val="003A283C"/>
    <w:rsid w:val="003F2832"/>
    <w:rsid w:val="003F3ECB"/>
    <w:rsid w:val="00411A6B"/>
    <w:rsid w:val="00494C8D"/>
    <w:rsid w:val="004E32A3"/>
    <w:rsid w:val="004E46F8"/>
    <w:rsid w:val="00581EA4"/>
    <w:rsid w:val="005C01BE"/>
    <w:rsid w:val="00656D56"/>
    <w:rsid w:val="00663B85"/>
    <w:rsid w:val="006B447A"/>
    <w:rsid w:val="00705E79"/>
    <w:rsid w:val="00717120"/>
    <w:rsid w:val="00721BD7"/>
    <w:rsid w:val="00725405"/>
    <w:rsid w:val="0073779C"/>
    <w:rsid w:val="007719DD"/>
    <w:rsid w:val="00773CEA"/>
    <w:rsid w:val="0077410B"/>
    <w:rsid w:val="00775EE3"/>
    <w:rsid w:val="00777B46"/>
    <w:rsid w:val="00870D05"/>
    <w:rsid w:val="00883C46"/>
    <w:rsid w:val="008B60C1"/>
    <w:rsid w:val="00901889"/>
    <w:rsid w:val="009345B1"/>
    <w:rsid w:val="00954ED7"/>
    <w:rsid w:val="00962133"/>
    <w:rsid w:val="009B3B68"/>
    <w:rsid w:val="009C7E3B"/>
    <w:rsid w:val="009D3E31"/>
    <w:rsid w:val="00A03735"/>
    <w:rsid w:val="00A25CE6"/>
    <w:rsid w:val="00A60501"/>
    <w:rsid w:val="00AD111C"/>
    <w:rsid w:val="00AF2DDA"/>
    <w:rsid w:val="00B60A0D"/>
    <w:rsid w:val="00B75D8E"/>
    <w:rsid w:val="00B86554"/>
    <w:rsid w:val="00B92731"/>
    <w:rsid w:val="00BA19E4"/>
    <w:rsid w:val="00BE44EC"/>
    <w:rsid w:val="00C015E7"/>
    <w:rsid w:val="00C10350"/>
    <w:rsid w:val="00C10535"/>
    <w:rsid w:val="00C15043"/>
    <w:rsid w:val="00C569AC"/>
    <w:rsid w:val="00C60633"/>
    <w:rsid w:val="00C60D15"/>
    <w:rsid w:val="00CB5AEA"/>
    <w:rsid w:val="00CF24BE"/>
    <w:rsid w:val="00D54058"/>
    <w:rsid w:val="00DC2648"/>
    <w:rsid w:val="00E10EDB"/>
    <w:rsid w:val="00E40B48"/>
    <w:rsid w:val="00F325F1"/>
    <w:rsid w:val="00F562B4"/>
    <w:rsid w:val="00FB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26EA6571-4B2C-4A16-903A-CF4B6B2F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16781F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6781F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16781F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16781F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A25CE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6781F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581EA4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16781F"/>
    <w:rPr>
      <w:rFonts w:ascii="Times New Roman" w:hAnsi="Times New Roman"/>
      <w:kern w:val="2"/>
      <w:sz w:val="0"/>
      <w:szCs w:val="0"/>
    </w:rPr>
  </w:style>
  <w:style w:type="paragraph" w:customStyle="1" w:styleId="Default">
    <w:name w:val="Default"/>
    <w:rsid w:val="0010030C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10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97F387-D6C9-46ED-869C-45593D412559}"/>
</file>

<file path=customXml/itemProps2.xml><?xml version="1.0" encoding="utf-8"?>
<ds:datastoreItem xmlns:ds="http://schemas.openxmlformats.org/officeDocument/2006/customXml" ds:itemID="{E031B34D-799B-4064-AB2B-3D43581C21AF}"/>
</file>

<file path=customXml/itemProps3.xml><?xml version="1.0" encoding="utf-8"?>
<ds:datastoreItem xmlns:ds="http://schemas.openxmlformats.org/officeDocument/2006/customXml" ds:itemID="{D737EC9A-26B8-4690-A37B-8DF07AC94E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144</Words>
  <Characters>825</Characters>
  <Application>Microsoft Office Word</Application>
  <DocSecurity>0</DocSecurity>
  <Lines>6</Lines>
  <Paragraphs>1</Paragraphs>
  <ScaleCrop>false</ScaleCrop>
  <Manager/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</cp:revision>
  <cp:lastPrinted>2008-04-03T05:50:00Z</cp:lastPrinted>
  <dcterms:created xsi:type="dcterms:W3CDTF">2013-05-21T09:04:00Z</dcterms:created>
  <dcterms:modified xsi:type="dcterms:W3CDTF">2017-08-18T01:14:00Z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