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320C3E" w:rsidRDefault="000F7F53" w:rsidP="008203F8">
      <w:pPr>
        <w:jc w:val="center"/>
        <w:rPr>
          <w:rFonts w:hAnsi="ＭＳ ゴシック"/>
        </w:rPr>
      </w:pPr>
      <w:bookmarkStart w:id="0" w:name="_GoBack"/>
      <w:bookmarkEnd w:id="0"/>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320C3E">
        <w:trPr>
          <w:trHeight w:val="1611"/>
        </w:trPr>
        <w:tc>
          <w:tcPr>
            <w:tcW w:w="7655" w:type="dxa"/>
            <w:tcBorders>
              <w:top w:val="single" w:sz="4" w:space="0" w:color="auto"/>
              <w:bottom w:val="single" w:sz="4" w:space="0" w:color="auto"/>
            </w:tcBorders>
          </w:tcPr>
          <w:p w:rsidR="000F7F53" w:rsidRPr="00320C3E" w:rsidRDefault="000F7F53" w:rsidP="008203F8">
            <w:pPr>
              <w:jc w:val="center"/>
              <w:rPr>
                <w:rFonts w:hAnsi="ＭＳ ゴシック"/>
                <w:b/>
                <w:sz w:val="44"/>
              </w:rPr>
            </w:pPr>
          </w:p>
          <w:p w:rsidR="000F7F53" w:rsidRPr="00320C3E" w:rsidRDefault="00182E80" w:rsidP="008203F8">
            <w:pPr>
              <w:jc w:val="center"/>
              <w:rPr>
                <w:rFonts w:hAnsi="ＭＳ ゴシック"/>
                <w:b/>
                <w:sz w:val="44"/>
              </w:rPr>
            </w:pPr>
            <w:r>
              <w:rPr>
                <w:rFonts w:hAnsi="ＭＳ ゴシック" w:hint="eastAsia"/>
                <w:b/>
                <w:sz w:val="44"/>
              </w:rPr>
              <w:t>１１０８</w:t>
            </w:r>
            <w:r w:rsidR="000F7F53" w:rsidRPr="00320C3E">
              <w:rPr>
                <w:rFonts w:hAnsi="ＭＳ ゴシック" w:hint="eastAsia"/>
                <w:b/>
                <w:sz w:val="44"/>
              </w:rPr>
              <w:t>．</w:t>
            </w:r>
            <w:r w:rsidR="001548C2" w:rsidRPr="001548C2">
              <w:rPr>
                <w:rFonts w:hAnsi="ＭＳ ゴシック" w:hint="eastAsia"/>
                <w:b/>
                <w:sz w:val="44"/>
              </w:rPr>
              <w:t>船舶</w:t>
            </w:r>
            <w:r w:rsidR="001548C2">
              <w:rPr>
                <w:rFonts w:hAnsi="ＭＳ ゴシック" w:hint="eastAsia"/>
                <w:b/>
                <w:sz w:val="44"/>
              </w:rPr>
              <w:t>・航空機</w:t>
            </w:r>
            <w:r w:rsidR="001548C2" w:rsidRPr="001548C2">
              <w:rPr>
                <w:rFonts w:hAnsi="ＭＳ ゴシック" w:hint="eastAsia"/>
                <w:b/>
                <w:sz w:val="44"/>
              </w:rPr>
              <w:t>資格変更届照会</w:t>
            </w:r>
          </w:p>
          <w:p w:rsidR="000F7F53" w:rsidRPr="00320C3E" w:rsidRDefault="000F7F53" w:rsidP="008203F8">
            <w:pPr>
              <w:jc w:val="center"/>
              <w:rPr>
                <w:rFonts w:hAnsi="ＭＳ ゴシック"/>
                <w:b/>
                <w:sz w:val="44"/>
              </w:rPr>
            </w:pPr>
          </w:p>
        </w:tc>
      </w:tr>
    </w:tbl>
    <w:p w:rsidR="000F7F53" w:rsidRPr="00320C3E" w:rsidRDefault="000F7F53" w:rsidP="008203F8">
      <w:pPr>
        <w:jc w:val="center"/>
        <w:rPr>
          <w:rFonts w:hAnsi="ＭＳ ゴシック"/>
          <w:sz w:val="44"/>
          <w:szCs w:val="44"/>
        </w:rPr>
      </w:pPr>
    </w:p>
    <w:p w:rsidR="000F7F53" w:rsidRPr="00DD0FEA"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320C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320C3E" w:rsidRDefault="000F7F53" w:rsidP="008203F8">
            <w:pPr>
              <w:jc w:val="center"/>
              <w:rPr>
                <w:rFonts w:hAnsi="ＭＳ ゴシック"/>
              </w:rPr>
            </w:pPr>
            <w:r w:rsidRPr="00320C3E">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320C3E" w:rsidRDefault="00565BB9" w:rsidP="008203F8">
            <w:pPr>
              <w:jc w:val="center"/>
              <w:rPr>
                <w:rFonts w:hAnsi="ＭＳ ゴシック"/>
              </w:rPr>
            </w:pPr>
            <w:r>
              <w:rPr>
                <w:rFonts w:hAnsi="ＭＳ ゴシック" w:hint="eastAsia"/>
              </w:rPr>
              <w:t>業務名</w:t>
            </w:r>
          </w:p>
        </w:tc>
      </w:tr>
      <w:tr w:rsidR="00272343" w:rsidRPr="00320C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2343" w:rsidRPr="00320C3E" w:rsidRDefault="00AE74E8" w:rsidP="008203F8">
            <w:pPr>
              <w:jc w:val="center"/>
              <w:rPr>
                <w:rFonts w:hAnsi="ＭＳ ゴシック" w:cs="ＭＳ ゴシック"/>
                <w:color w:val="000000"/>
                <w:szCs w:val="22"/>
              </w:rPr>
            </w:pPr>
            <w:r>
              <w:rPr>
                <w:rFonts w:hAnsi="ＭＳ ゴシック" w:cs="ＭＳ ゴシック" w:hint="eastAsia"/>
                <w:color w:val="000000"/>
                <w:szCs w:val="22"/>
              </w:rPr>
              <w:t>Ｉ</w:t>
            </w:r>
            <w:r w:rsidR="001548C2">
              <w:rPr>
                <w:rFonts w:hAnsi="ＭＳ ゴシック" w:cs="ＭＳ ゴシック" w:hint="eastAsia"/>
                <w:color w:val="000000"/>
                <w:szCs w:val="22"/>
              </w:rPr>
              <w:t>Ｋ</w:t>
            </w:r>
            <w:r w:rsidR="0095269F">
              <w:rPr>
                <w:rFonts w:hAnsi="ＭＳ ゴシック" w:cs="ＭＳ ゴシック" w:hint="eastAsia"/>
                <w:color w:val="000000"/>
                <w:szCs w:val="22"/>
              </w:rPr>
              <w:t>Ｐ</w:t>
            </w:r>
          </w:p>
        </w:tc>
        <w:tc>
          <w:tcPr>
            <w:tcW w:w="4253" w:type="dxa"/>
            <w:tcBorders>
              <w:top w:val="single" w:sz="4" w:space="0" w:color="auto"/>
              <w:left w:val="single" w:sz="4" w:space="0" w:color="auto"/>
              <w:bottom w:val="single" w:sz="4" w:space="0" w:color="auto"/>
              <w:right w:val="single" w:sz="4" w:space="0" w:color="auto"/>
            </w:tcBorders>
            <w:vAlign w:val="center"/>
          </w:tcPr>
          <w:p w:rsidR="00272343" w:rsidRPr="00320C3E" w:rsidRDefault="001548C2" w:rsidP="008203F8">
            <w:pPr>
              <w:jc w:val="center"/>
              <w:rPr>
                <w:rFonts w:hAnsi="ＭＳ ゴシック" w:cs="ＭＳ ゴシック"/>
                <w:color w:val="000000"/>
                <w:szCs w:val="22"/>
              </w:rPr>
            </w:pPr>
            <w:r>
              <w:rPr>
                <w:rFonts w:hAnsi="ＭＳ ゴシック" w:cs="ＭＳ ゴシック" w:hint="eastAsia"/>
                <w:color w:val="000000"/>
                <w:szCs w:val="22"/>
              </w:rPr>
              <w:t>船舶・航空機資格変更</w:t>
            </w:r>
            <w:r w:rsidR="00013AD1">
              <w:rPr>
                <w:rFonts w:hAnsi="ＭＳ ゴシック" w:cs="ＭＳ ゴシック" w:hint="eastAsia"/>
                <w:color w:val="000000"/>
                <w:szCs w:val="22"/>
              </w:rPr>
              <w:t>届</w:t>
            </w:r>
            <w:r w:rsidR="00AE74E8">
              <w:rPr>
                <w:rFonts w:hAnsi="ＭＳ ゴシック" w:cs="ＭＳ ゴシック" w:hint="eastAsia"/>
                <w:color w:val="000000"/>
                <w:szCs w:val="22"/>
              </w:rPr>
              <w:t>照会</w:t>
            </w:r>
          </w:p>
        </w:tc>
      </w:tr>
    </w:tbl>
    <w:p w:rsidR="000F7F53" w:rsidRPr="00320C3E" w:rsidRDefault="000F7F53">
      <w:pPr>
        <w:jc w:val="left"/>
        <w:rPr>
          <w:rFonts w:hAnsi="ＭＳ ゴシック"/>
        </w:rPr>
      </w:pPr>
    </w:p>
    <w:p w:rsidR="007E3A62" w:rsidRPr="00CC384C" w:rsidRDefault="007E3A62" w:rsidP="007E3A62">
      <w:pPr>
        <w:autoSpaceDE w:val="0"/>
        <w:autoSpaceDN w:val="0"/>
        <w:adjustRightInd w:val="0"/>
        <w:jc w:val="left"/>
        <w:rPr>
          <w:rFonts w:hAnsi="ＭＳ ゴシック"/>
          <w:szCs w:val="22"/>
        </w:rPr>
      </w:pPr>
      <w:r w:rsidRPr="00320C3E">
        <w:rPr>
          <w:rFonts w:hAnsi="ＭＳ ゴシック"/>
        </w:rPr>
        <w:br w:type="page"/>
      </w:r>
      <w:r w:rsidRPr="00CC384C">
        <w:rPr>
          <w:rFonts w:hAnsi="ＭＳ ゴシック" w:cs="ＭＳ 明朝" w:hint="eastAsia"/>
          <w:color w:val="000000"/>
          <w:szCs w:val="22"/>
        </w:rPr>
        <w:lastRenderedPageBreak/>
        <w:t>１．業務概要</w:t>
      </w:r>
    </w:p>
    <w:p w:rsidR="006A093E" w:rsidRPr="00CC384C" w:rsidRDefault="006A093E" w:rsidP="006A093E">
      <w:pPr>
        <w:ind w:leftChars="200" w:left="397" w:firstLineChars="100" w:firstLine="198"/>
        <w:rPr>
          <w:rFonts w:hAnsi="ＭＳ ゴシック"/>
        </w:rPr>
      </w:pPr>
      <w:r w:rsidRPr="00CC384C">
        <w:rPr>
          <w:rFonts w:hAnsi="ＭＳ ゴシック" w:hint="eastAsia"/>
        </w:rPr>
        <w:t>本業務は、</w:t>
      </w:r>
      <w:r w:rsidRPr="00CC384C">
        <w:rPr>
          <w:rFonts w:hint="eastAsia"/>
        </w:rPr>
        <w:t>「</w:t>
      </w:r>
      <w:r w:rsidR="00013AD1" w:rsidRPr="00CC384C">
        <w:rPr>
          <w:rFonts w:hAnsi="ＭＳ ゴシック" w:cs="ＭＳ ゴシック" w:hint="eastAsia"/>
          <w:color w:val="000000"/>
          <w:szCs w:val="22"/>
        </w:rPr>
        <w:t>船舶・航空機資格変更届</w:t>
      </w:r>
      <w:r w:rsidRPr="00CC384C">
        <w:rPr>
          <w:rFonts w:hint="eastAsia"/>
        </w:rPr>
        <w:t>（</w:t>
      </w:r>
      <w:r w:rsidR="00013AD1" w:rsidRPr="00CC384C">
        <w:rPr>
          <w:rFonts w:hint="eastAsia"/>
        </w:rPr>
        <w:t>ＫＰＣ</w:t>
      </w:r>
      <w:r w:rsidR="00F1176F" w:rsidRPr="00CC384C">
        <w:rPr>
          <w:rFonts w:hint="eastAsia"/>
        </w:rPr>
        <w:t>０１</w:t>
      </w:r>
      <w:r w:rsidRPr="00CC384C">
        <w:rPr>
          <w:rFonts w:hint="eastAsia"/>
        </w:rPr>
        <w:t>）」</w:t>
      </w:r>
      <w:r w:rsidRPr="00A20DB5">
        <w:rPr>
          <w:rFonts w:hint="eastAsia"/>
        </w:rPr>
        <w:t>業務</w:t>
      </w:r>
      <w:r w:rsidR="00565BB9" w:rsidRPr="00A20DB5">
        <w:rPr>
          <w:rFonts w:hint="eastAsia"/>
        </w:rPr>
        <w:t>または</w:t>
      </w:r>
      <w:r w:rsidR="009C6FB3" w:rsidRPr="00A20DB5">
        <w:rPr>
          <w:rFonts w:hint="eastAsia"/>
        </w:rPr>
        <w:t>「船舶資格変更届（ＷＫＣ）」</w:t>
      </w:r>
      <w:r w:rsidR="00217453" w:rsidRPr="00A20DB5">
        <w:rPr>
          <w:rFonts w:hint="eastAsia"/>
        </w:rPr>
        <w:t>業務</w:t>
      </w:r>
      <w:r w:rsidRPr="00A20DB5">
        <w:rPr>
          <w:rFonts w:hint="eastAsia"/>
        </w:rPr>
        <w:t>により</w:t>
      </w:r>
      <w:r w:rsidRPr="00CC384C">
        <w:rPr>
          <w:rFonts w:hint="eastAsia"/>
        </w:rPr>
        <w:t>システムに登録された</w:t>
      </w:r>
      <w:r w:rsidR="00013AD1" w:rsidRPr="00CC384C">
        <w:rPr>
          <w:rFonts w:hint="eastAsia"/>
        </w:rPr>
        <w:t>資格</w:t>
      </w:r>
      <w:r w:rsidR="00112E61" w:rsidRPr="00CC384C">
        <w:rPr>
          <w:rFonts w:hint="eastAsia"/>
        </w:rPr>
        <w:t>変更</w:t>
      </w:r>
      <w:r w:rsidR="00013AD1" w:rsidRPr="00CC384C">
        <w:rPr>
          <w:rFonts w:hint="eastAsia"/>
        </w:rPr>
        <w:t>届</w:t>
      </w:r>
      <w:r w:rsidRPr="00CC384C">
        <w:rPr>
          <w:rFonts w:hint="eastAsia"/>
        </w:rPr>
        <w:t>情報</w:t>
      </w:r>
      <w:r w:rsidR="00013AD1" w:rsidRPr="00CC384C">
        <w:rPr>
          <w:rFonts w:hint="eastAsia"/>
        </w:rPr>
        <w:t>の</w:t>
      </w:r>
      <w:bookmarkStart w:id="1" w:name="OLE_LINK1"/>
      <w:r w:rsidR="00F1176F" w:rsidRPr="00CC384C">
        <w:rPr>
          <w:rFonts w:hint="eastAsia"/>
        </w:rPr>
        <w:t>届出</w:t>
      </w:r>
      <w:r w:rsidR="00013AD1" w:rsidRPr="00CC384C">
        <w:rPr>
          <w:rFonts w:hint="eastAsia"/>
        </w:rPr>
        <w:t>内容の</w:t>
      </w:r>
      <w:r w:rsidRPr="00CC384C">
        <w:rPr>
          <w:rFonts w:hint="eastAsia"/>
        </w:rPr>
        <w:t>照会</w:t>
      </w:r>
      <w:bookmarkEnd w:id="1"/>
      <w:r w:rsidR="00565BB9">
        <w:rPr>
          <w:rFonts w:hint="eastAsia"/>
        </w:rPr>
        <w:t>または船舶</w:t>
      </w:r>
      <w:r w:rsidR="00013AD1" w:rsidRPr="00CC384C">
        <w:rPr>
          <w:rFonts w:hint="eastAsia"/>
        </w:rPr>
        <w:t>・航空機コード</w:t>
      </w:r>
      <w:r w:rsidR="00112E61" w:rsidRPr="00CC384C">
        <w:rPr>
          <w:rFonts w:hint="eastAsia"/>
        </w:rPr>
        <w:t>に係る資格変更届情報</w:t>
      </w:r>
      <w:r w:rsidR="00D43477" w:rsidRPr="00CC384C">
        <w:rPr>
          <w:rFonts w:hint="eastAsia"/>
        </w:rPr>
        <w:t>の履歴</w:t>
      </w:r>
      <w:r w:rsidR="00F1176F" w:rsidRPr="00CC384C">
        <w:rPr>
          <w:rFonts w:hint="eastAsia"/>
        </w:rPr>
        <w:t>一覧を</w:t>
      </w:r>
      <w:r w:rsidR="00013AD1" w:rsidRPr="00CC384C">
        <w:rPr>
          <w:rFonts w:hint="eastAsia"/>
        </w:rPr>
        <w:t>照会</w:t>
      </w:r>
      <w:r w:rsidRPr="00CC384C">
        <w:rPr>
          <w:rFonts w:hint="eastAsia"/>
        </w:rPr>
        <w:t>する</w:t>
      </w:r>
      <w:r w:rsidRPr="00CC384C">
        <w:rPr>
          <w:rFonts w:hAnsi="ＭＳ ゴシック" w:hint="eastAsia"/>
        </w:rPr>
        <w:t>。</w:t>
      </w:r>
    </w:p>
    <w:p w:rsidR="007E3A62" w:rsidRPr="00CC384C" w:rsidRDefault="007E3A62" w:rsidP="007E3A62">
      <w:pPr>
        <w:autoSpaceDE w:val="0"/>
        <w:autoSpaceDN w:val="0"/>
        <w:adjustRightInd w:val="0"/>
        <w:jc w:val="left"/>
        <w:rPr>
          <w:rFonts w:hAnsi="ＭＳ ゴシック"/>
          <w:szCs w:val="22"/>
        </w:rPr>
      </w:pPr>
    </w:p>
    <w:p w:rsidR="007E3A62" w:rsidRPr="00CC384C" w:rsidRDefault="007E3A62" w:rsidP="007E3A62">
      <w:pPr>
        <w:autoSpaceDE w:val="0"/>
        <w:autoSpaceDN w:val="0"/>
        <w:adjustRightInd w:val="0"/>
        <w:jc w:val="left"/>
        <w:rPr>
          <w:rFonts w:hAnsi="ＭＳ ゴシック"/>
          <w:szCs w:val="22"/>
        </w:rPr>
      </w:pPr>
      <w:r w:rsidRPr="00CC384C">
        <w:rPr>
          <w:rFonts w:hAnsi="ＭＳ ゴシック" w:cs="ＭＳ 明朝" w:hint="eastAsia"/>
          <w:color w:val="000000"/>
          <w:szCs w:val="22"/>
        </w:rPr>
        <w:t>２．入力者</w:t>
      </w:r>
    </w:p>
    <w:p w:rsidR="00E37869" w:rsidRPr="00CC384C" w:rsidRDefault="00E37869" w:rsidP="00E37869">
      <w:pPr>
        <w:autoSpaceDE w:val="0"/>
        <w:autoSpaceDN w:val="0"/>
        <w:adjustRightInd w:val="0"/>
        <w:ind w:firstLineChars="100" w:firstLine="198"/>
        <w:jc w:val="left"/>
        <w:rPr>
          <w:kern w:val="0"/>
        </w:rPr>
      </w:pPr>
      <w:r w:rsidRPr="00CC384C">
        <w:rPr>
          <w:rFonts w:hint="eastAsia"/>
          <w:kern w:val="0"/>
        </w:rPr>
        <w:t>（１）船舶の資格変更の場合</w:t>
      </w:r>
    </w:p>
    <w:p w:rsidR="00E37869" w:rsidRPr="00CC384C" w:rsidRDefault="00E37869" w:rsidP="00E37869">
      <w:pPr>
        <w:autoSpaceDE w:val="0"/>
        <w:autoSpaceDN w:val="0"/>
        <w:adjustRightInd w:val="0"/>
        <w:ind w:firstLineChars="400" w:firstLine="794"/>
        <w:jc w:val="left"/>
        <w:rPr>
          <w:kern w:val="0"/>
        </w:rPr>
      </w:pPr>
      <w:r w:rsidRPr="00CC384C">
        <w:rPr>
          <w:rFonts w:hint="eastAsia"/>
          <w:kern w:val="0"/>
        </w:rPr>
        <w:t>税関、船会社、船舶代理店</w:t>
      </w:r>
    </w:p>
    <w:p w:rsidR="00E37869" w:rsidRPr="00CC384C" w:rsidRDefault="00E37869" w:rsidP="00E37869">
      <w:pPr>
        <w:autoSpaceDE w:val="0"/>
        <w:autoSpaceDN w:val="0"/>
        <w:adjustRightInd w:val="0"/>
        <w:ind w:firstLineChars="100" w:firstLine="198"/>
        <w:jc w:val="left"/>
        <w:rPr>
          <w:rFonts w:hAnsi="ＭＳ ゴシック"/>
          <w:kern w:val="0"/>
          <w:szCs w:val="22"/>
        </w:rPr>
      </w:pPr>
      <w:r w:rsidRPr="00CC384C">
        <w:rPr>
          <w:rFonts w:hint="eastAsia"/>
          <w:kern w:val="0"/>
        </w:rPr>
        <w:t>（</w:t>
      </w:r>
      <w:r w:rsidRPr="00F93882">
        <w:rPr>
          <w:rFonts w:hint="eastAsia"/>
          <w:kern w:val="0"/>
        </w:rPr>
        <w:t>２）航空機</w:t>
      </w:r>
      <w:r w:rsidR="00BA4148" w:rsidRPr="00F93882">
        <w:rPr>
          <w:rFonts w:hint="eastAsia"/>
          <w:kern w:val="0"/>
        </w:rPr>
        <w:t>・プライベート機</w:t>
      </w:r>
      <w:r w:rsidRPr="00F93882">
        <w:rPr>
          <w:rFonts w:hint="eastAsia"/>
          <w:kern w:val="0"/>
        </w:rPr>
        <w:t>の資格変更の場合</w:t>
      </w:r>
    </w:p>
    <w:p w:rsidR="00E37869" w:rsidRPr="00CC384C" w:rsidRDefault="00E37869" w:rsidP="00E37869">
      <w:pPr>
        <w:autoSpaceDE w:val="0"/>
        <w:autoSpaceDN w:val="0"/>
        <w:adjustRightInd w:val="0"/>
        <w:ind w:firstLineChars="400" w:firstLine="794"/>
        <w:jc w:val="left"/>
        <w:rPr>
          <w:kern w:val="0"/>
        </w:rPr>
      </w:pPr>
      <w:r w:rsidRPr="00CC384C">
        <w:rPr>
          <w:rFonts w:hint="eastAsia"/>
          <w:kern w:val="0"/>
        </w:rPr>
        <w:t>税関、航空会社、汎用申請者</w:t>
      </w:r>
    </w:p>
    <w:p w:rsidR="00C43C6B" w:rsidRPr="00CC384C" w:rsidRDefault="00C43C6B" w:rsidP="00C43C6B">
      <w:pPr>
        <w:autoSpaceDE w:val="0"/>
        <w:autoSpaceDN w:val="0"/>
        <w:adjustRightInd w:val="0"/>
        <w:jc w:val="left"/>
        <w:rPr>
          <w:rFonts w:hAnsi="ＭＳ ゴシック"/>
          <w:kern w:val="0"/>
          <w:szCs w:val="22"/>
        </w:rPr>
      </w:pPr>
    </w:p>
    <w:p w:rsidR="007E3A62" w:rsidRPr="00CC384C" w:rsidRDefault="007E3A62" w:rsidP="007E3A62">
      <w:pPr>
        <w:autoSpaceDE w:val="0"/>
        <w:autoSpaceDN w:val="0"/>
        <w:adjustRightInd w:val="0"/>
        <w:jc w:val="left"/>
        <w:rPr>
          <w:rFonts w:hAnsi="ＭＳ ゴシック" w:cs="ＭＳ 明朝"/>
          <w:color w:val="000000"/>
          <w:szCs w:val="22"/>
        </w:rPr>
      </w:pPr>
      <w:r w:rsidRPr="00CC384C">
        <w:rPr>
          <w:rFonts w:hAnsi="ＭＳ ゴシック" w:cs="ＭＳ 明朝" w:hint="eastAsia"/>
          <w:color w:val="000000"/>
          <w:szCs w:val="22"/>
        </w:rPr>
        <w:t>３．制限事項</w:t>
      </w:r>
    </w:p>
    <w:p w:rsidR="007E3A62" w:rsidRPr="00CC384C" w:rsidRDefault="00F1176F" w:rsidP="00F1176F">
      <w:pPr>
        <w:autoSpaceDE w:val="0"/>
        <w:autoSpaceDN w:val="0"/>
        <w:adjustRightInd w:val="0"/>
        <w:ind w:left="397" w:hangingChars="200" w:hanging="397"/>
        <w:jc w:val="left"/>
        <w:rPr>
          <w:rFonts w:hAnsi="ＭＳ ゴシック"/>
          <w:szCs w:val="22"/>
          <w:u w:val="single"/>
          <w:shd w:val="pct15" w:color="auto" w:fill="FFFFFF"/>
        </w:rPr>
      </w:pPr>
      <w:r w:rsidRPr="00CC384C">
        <w:rPr>
          <w:rFonts w:hAnsi="ＭＳ ゴシック" w:hint="eastAsia"/>
          <w:szCs w:val="22"/>
        </w:rPr>
        <w:t xml:space="preserve">　　　</w:t>
      </w:r>
      <w:r w:rsidRPr="00CC384C">
        <w:rPr>
          <w:rFonts w:hint="eastAsia"/>
        </w:rPr>
        <w:t>船舶・航空機コード</w:t>
      </w:r>
      <w:r w:rsidR="00D43477" w:rsidRPr="00CC384C">
        <w:rPr>
          <w:rFonts w:hint="eastAsia"/>
        </w:rPr>
        <w:t>に係る資格変更届</w:t>
      </w:r>
      <w:r w:rsidR="00112E61" w:rsidRPr="00CC384C">
        <w:rPr>
          <w:rFonts w:hint="eastAsia"/>
        </w:rPr>
        <w:t>情報</w:t>
      </w:r>
      <w:r w:rsidR="00D43477" w:rsidRPr="00CC384C">
        <w:rPr>
          <w:rFonts w:hint="eastAsia"/>
        </w:rPr>
        <w:t>の履歴一覧については、直近</w:t>
      </w:r>
      <w:r w:rsidRPr="00CC384C">
        <w:rPr>
          <w:rFonts w:hint="eastAsia"/>
        </w:rPr>
        <w:t>２０届分</w:t>
      </w:r>
      <w:r w:rsidR="00D43477" w:rsidRPr="00CC384C">
        <w:rPr>
          <w:rFonts w:hint="eastAsia"/>
        </w:rPr>
        <w:t>を照会可能とする。</w:t>
      </w:r>
    </w:p>
    <w:p w:rsidR="00CA6D94" w:rsidRPr="00CC384C" w:rsidRDefault="00CA6D94" w:rsidP="007E3A62">
      <w:pPr>
        <w:autoSpaceDE w:val="0"/>
        <w:autoSpaceDN w:val="0"/>
        <w:adjustRightInd w:val="0"/>
        <w:jc w:val="left"/>
        <w:rPr>
          <w:rFonts w:hAnsi="ＭＳ ゴシック"/>
          <w:szCs w:val="22"/>
        </w:rPr>
      </w:pPr>
    </w:p>
    <w:p w:rsidR="007E3A62" w:rsidRPr="00CC384C" w:rsidRDefault="007E3A62" w:rsidP="007E3A62">
      <w:pPr>
        <w:autoSpaceDE w:val="0"/>
        <w:autoSpaceDN w:val="0"/>
        <w:adjustRightInd w:val="0"/>
        <w:jc w:val="left"/>
        <w:rPr>
          <w:rFonts w:hAnsi="ＭＳ ゴシック"/>
          <w:szCs w:val="22"/>
        </w:rPr>
      </w:pPr>
      <w:r w:rsidRPr="00CC384C">
        <w:rPr>
          <w:rFonts w:hAnsi="ＭＳ ゴシック" w:cs="ＭＳ 明朝" w:hint="eastAsia"/>
          <w:color w:val="000000"/>
          <w:szCs w:val="22"/>
        </w:rPr>
        <w:t>４．入力条件</w:t>
      </w:r>
    </w:p>
    <w:p w:rsidR="007E3A62" w:rsidRPr="00CC384C" w:rsidRDefault="007E3A62" w:rsidP="007E3A62">
      <w:pPr>
        <w:autoSpaceDE w:val="0"/>
        <w:autoSpaceDN w:val="0"/>
        <w:adjustRightInd w:val="0"/>
        <w:ind w:firstLineChars="100" w:firstLine="198"/>
        <w:jc w:val="left"/>
        <w:rPr>
          <w:rFonts w:hAnsi="ＭＳ ゴシック"/>
          <w:szCs w:val="22"/>
        </w:rPr>
      </w:pPr>
      <w:r w:rsidRPr="00CC384C">
        <w:rPr>
          <w:rFonts w:hAnsi="ＭＳ ゴシック" w:cs="ＭＳ 明朝" w:hint="eastAsia"/>
          <w:color w:val="000000"/>
          <w:szCs w:val="22"/>
        </w:rPr>
        <w:t>（１）入力者チェック</w:t>
      </w:r>
    </w:p>
    <w:p w:rsidR="00E37869" w:rsidRPr="00CC384C" w:rsidRDefault="00E37869" w:rsidP="00E37869">
      <w:pPr>
        <w:widowControl/>
        <w:tabs>
          <w:tab w:val="left" w:pos="693"/>
          <w:tab w:val="left" w:pos="891"/>
          <w:tab w:val="left" w:pos="990"/>
        </w:tabs>
        <w:ind w:firstLineChars="200" w:firstLine="397"/>
        <w:jc w:val="left"/>
        <w:outlineLvl w:val="0"/>
        <w:rPr>
          <w:rFonts w:hAnsi="ＭＳ ゴシック" w:cs="ＭＳ Ｐゴシック"/>
          <w:noProof/>
          <w:kern w:val="0"/>
          <w:szCs w:val="22"/>
        </w:rPr>
      </w:pPr>
      <w:r w:rsidRPr="00CC384C">
        <w:rPr>
          <w:rFonts w:hAnsi="ＭＳ ゴシック" w:cs="ＭＳ Ｐゴシック" w:hint="eastAsia"/>
          <w:noProof/>
          <w:kern w:val="0"/>
          <w:szCs w:val="22"/>
        </w:rPr>
        <w:t>（Ａ）入力者が船会社の場合</w:t>
      </w:r>
    </w:p>
    <w:p w:rsidR="00E37869" w:rsidRDefault="00E37869" w:rsidP="00E37869">
      <w:pPr>
        <w:rPr>
          <w:color w:val="000000"/>
        </w:rPr>
      </w:pPr>
      <w:r w:rsidRPr="00CC384C">
        <w:rPr>
          <w:rFonts w:hint="eastAsia"/>
        </w:rPr>
        <w:t xml:space="preserve">　  　</w:t>
      </w:r>
      <w:bookmarkStart w:id="2" w:name="OLE_LINK3"/>
      <w:bookmarkStart w:id="3" w:name="OLE_LINK4"/>
      <w:r w:rsidRPr="00CC384C">
        <w:rPr>
          <w:rFonts w:hint="eastAsia"/>
        </w:rPr>
        <w:t xml:space="preserve">　　①</w:t>
      </w:r>
      <w:r w:rsidRPr="00CC384C">
        <w:rPr>
          <w:rFonts w:hint="eastAsia"/>
          <w:color w:val="000000"/>
        </w:rPr>
        <w:t>システムに登録されている利用者であること。</w:t>
      </w:r>
      <w:bookmarkEnd w:id="2"/>
      <w:bookmarkEnd w:id="3"/>
    </w:p>
    <w:p w:rsidR="00575AC5" w:rsidRPr="00B74C57" w:rsidRDefault="00575AC5" w:rsidP="00FE616F">
      <w:pPr>
        <w:ind w:leftChars="503" w:left="1196" w:hangingChars="100" w:hanging="198"/>
        <w:rPr>
          <w:color w:val="000000"/>
        </w:rPr>
      </w:pPr>
      <w:bookmarkStart w:id="4" w:name="OLE_LINK5"/>
      <w:bookmarkStart w:id="5" w:name="OLE_LINK12"/>
      <w:r w:rsidRPr="00B74C57">
        <w:rPr>
          <w:rFonts w:hint="eastAsia"/>
          <w:color w:val="000000"/>
        </w:rPr>
        <w:t>②</w:t>
      </w:r>
      <w:r w:rsidR="00FE616F" w:rsidRPr="00B74C57">
        <w:rPr>
          <w:rFonts w:hint="eastAsia"/>
          <w:color w:val="000000"/>
        </w:rPr>
        <w:t>届出内容を照会する場合、船舶コードに対する船舶ＤＢ上の船舶運航者と同一会社であるか、または照会する資格変更届情報の届出者と同一の利用者であること。</w:t>
      </w:r>
    </w:p>
    <w:p w:rsidR="00FE616F" w:rsidRPr="00FE616F" w:rsidRDefault="00FE616F" w:rsidP="00FE616F">
      <w:pPr>
        <w:ind w:leftChars="503" w:left="1196" w:hangingChars="100" w:hanging="198"/>
        <w:rPr>
          <w:color w:val="000000"/>
        </w:rPr>
      </w:pPr>
      <w:r w:rsidRPr="00B74C57">
        <w:rPr>
          <w:rFonts w:hint="eastAsia"/>
          <w:color w:val="000000"/>
        </w:rPr>
        <w:t>③履歴一覧を照会する場合、船舶コードに対する船舶ＤＢ上の船舶運航者と同一会社であるか、または照会する資格変更届履歴情報の最終届出者と同一の利用者であること。</w:t>
      </w:r>
    </w:p>
    <w:bookmarkEnd w:id="4"/>
    <w:bookmarkEnd w:id="5"/>
    <w:p w:rsidR="00E37869" w:rsidRPr="00CC384C" w:rsidRDefault="00E37869" w:rsidP="00E37869">
      <w:r w:rsidRPr="00CC384C">
        <w:rPr>
          <w:rFonts w:hint="eastAsia"/>
        </w:rPr>
        <w:t xml:space="preserve">　　（Ｂ）入力者が船舶代理店の場合</w:t>
      </w:r>
    </w:p>
    <w:p w:rsidR="00E37869" w:rsidRDefault="00E37869" w:rsidP="00E37869">
      <w:pPr>
        <w:ind w:firstLineChars="501" w:firstLine="994"/>
        <w:rPr>
          <w:color w:val="000000"/>
        </w:rPr>
      </w:pPr>
      <w:r w:rsidRPr="00CC384C">
        <w:rPr>
          <w:rFonts w:hint="eastAsia"/>
        </w:rPr>
        <w:t>①</w:t>
      </w:r>
      <w:r w:rsidRPr="00CC384C">
        <w:rPr>
          <w:rFonts w:hint="eastAsia"/>
          <w:color w:val="000000"/>
        </w:rPr>
        <w:t>システムに登録されている利用者であること。</w:t>
      </w:r>
    </w:p>
    <w:p w:rsidR="00FE616F" w:rsidRPr="00B74C57" w:rsidRDefault="00FE616F" w:rsidP="00FE616F">
      <w:pPr>
        <w:ind w:leftChars="503" w:left="1196" w:hangingChars="100" w:hanging="198"/>
        <w:rPr>
          <w:color w:val="000000"/>
        </w:rPr>
      </w:pPr>
      <w:r w:rsidRPr="00B74C57">
        <w:rPr>
          <w:rFonts w:hint="eastAsia"/>
          <w:color w:val="000000"/>
        </w:rPr>
        <w:t>②届出内容を照会する場合、船舶コードに対する船舶ＤＢ上の船舶運航者と受委託関係がシステムに登録されているか、または照会する資格変更届情報の届出者と同一の利用者であること。</w:t>
      </w:r>
    </w:p>
    <w:p w:rsidR="00FE616F" w:rsidRPr="00FE616F" w:rsidRDefault="00FE616F" w:rsidP="00FE616F">
      <w:pPr>
        <w:ind w:leftChars="503" w:left="1196" w:hangingChars="100" w:hanging="198"/>
        <w:rPr>
          <w:color w:val="000000"/>
        </w:rPr>
      </w:pPr>
      <w:r w:rsidRPr="00B74C57">
        <w:rPr>
          <w:rFonts w:hint="eastAsia"/>
          <w:color w:val="000000"/>
        </w:rPr>
        <w:t>③履歴一覧を照会する場合、船舶コードに対する船舶ＤＢ上の船舶運航者と受委託関係がシステムに登録されているか、または照会する資格変更届履歴情報の最終届出者と同一の利用者であること。</w:t>
      </w:r>
    </w:p>
    <w:p w:rsidR="00E37869" w:rsidRPr="00CC384C" w:rsidRDefault="00E37869" w:rsidP="00E37869">
      <w:r w:rsidRPr="00CC384C">
        <w:rPr>
          <w:rFonts w:hint="eastAsia"/>
        </w:rPr>
        <w:t xml:space="preserve">　　（Ｃ）入力者が航空会社の場合</w:t>
      </w:r>
    </w:p>
    <w:p w:rsidR="00BA4148" w:rsidRPr="00CC384C" w:rsidRDefault="00BA4148" w:rsidP="00BA4148">
      <w:pPr>
        <w:pStyle w:val="4"/>
        <w:numPr>
          <w:ilvl w:val="0"/>
          <w:numId w:val="0"/>
        </w:numPr>
        <w:ind w:firstLineChars="501" w:firstLine="994"/>
      </w:pPr>
      <w:r w:rsidRPr="00CC384C">
        <w:rPr>
          <w:rFonts w:hint="eastAsia"/>
        </w:rPr>
        <w:t>①システムに登録されている利用者であること。</w:t>
      </w:r>
    </w:p>
    <w:p w:rsidR="00BA4148" w:rsidRPr="00F93882" w:rsidRDefault="00BA4148" w:rsidP="00BA4148">
      <w:pPr>
        <w:pStyle w:val="4"/>
        <w:numPr>
          <w:ilvl w:val="0"/>
          <w:numId w:val="0"/>
        </w:numPr>
        <w:ind w:firstLineChars="501" w:firstLine="994"/>
      </w:pPr>
      <w:r w:rsidRPr="00F93882">
        <w:rPr>
          <w:rFonts w:hint="eastAsia"/>
        </w:rPr>
        <w:t>②機長代行者／資格変更届利用者ＤＢに登録されている利用者であること</w:t>
      </w:r>
      <w:r w:rsidRPr="00F93882">
        <w:rPr>
          <w:rFonts w:hint="eastAsia"/>
          <w:vertAlign w:val="superscript"/>
        </w:rPr>
        <w:t>＊１</w:t>
      </w:r>
      <w:r w:rsidR="00C374F0" w:rsidRPr="00F93882">
        <w:rPr>
          <w:rFonts w:hint="eastAsia"/>
        </w:rPr>
        <w:t>。</w:t>
      </w:r>
    </w:p>
    <w:p w:rsidR="00BA4148" w:rsidRPr="00F93882" w:rsidRDefault="00BA4148" w:rsidP="00BA4148">
      <w:pPr>
        <w:pStyle w:val="4"/>
        <w:numPr>
          <w:ilvl w:val="0"/>
          <w:numId w:val="0"/>
        </w:numPr>
        <w:ind w:leftChars="495" w:left="1180" w:hangingChars="100" w:hanging="198"/>
      </w:pPr>
      <w:r w:rsidRPr="00F93882">
        <w:rPr>
          <w:rFonts w:hint="eastAsia"/>
        </w:rPr>
        <w:t>③航空機コードに対して資格届履歴ＤＢに登録されている所属航空会社と同一会社であること</w:t>
      </w:r>
      <w:r w:rsidRPr="00F93882">
        <w:rPr>
          <w:rFonts w:hint="eastAsia"/>
          <w:vertAlign w:val="superscript"/>
        </w:rPr>
        <w:t>＊１</w:t>
      </w:r>
      <w:r w:rsidRPr="00F93882">
        <w:rPr>
          <w:rFonts w:hint="eastAsia"/>
        </w:rPr>
        <w:t>。</w:t>
      </w:r>
    </w:p>
    <w:p w:rsidR="00E37869" w:rsidRPr="00F93882" w:rsidRDefault="00E37869" w:rsidP="00E37869">
      <w:r w:rsidRPr="00F93882">
        <w:rPr>
          <w:rFonts w:hint="eastAsia"/>
        </w:rPr>
        <w:t xml:space="preserve">　　（Ｄ）入力者が汎用申請者の場合</w:t>
      </w:r>
    </w:p>
    <w:p w:rsidR="00BA4148" w:rsidRPr="00F93882" w:rsidRDefault="00BA4148" w:rsidP="00BA4148">
      <w:pPr>
        <w:pStyle w:val="4"/>
        <w:numPr>
          <w:ilvl w:val="0"/>
          <w:numId w:val="0"/>
        </w:numPr>
        <w:ind w:firstLineChars="501" w:firstLine="994"/>
      </w:pPr>
      <w:r w:rsidRPr="00F93882">
        <w:rPr>
          <w:rFonts w:hint="eastAsia"/>
        </w:rPr>
        <w:t>①システムに登録されている利用者であること。</w:t>
      </w:r>
    </w:p>
    <w:p w:rsidR="00BA4148" w:rsidRPr="00F93882" w:rsidRDefault="00BA4148" w:rsidP="00BA4148">
      <w:pPr>
        <w:pStyle w:val="4"/>
        <w:numPr>
          <w:ilvl w:val="0"/>
          <w:numId w:val="0"/>
        </w:numPr>
        <w:ind w:firstLineChars="501" w:firstLine="994"/>
      </w:pPr>
      <w:r w:rsidRPr="00F93882">
        <w:rPr>
          <w:rFonts w:hint="eastAsia"/>
        </w:rPr>
        <w:t>②機長代行者／資格変更届利用者ＤＢに登録されている利用者であること</w:t>
      </w:r>
      <w:r w:rsidRPr="00F93882">
        <w:rPr>
          <w:rFonts w:hint="eastAsia"/>
          <w:vertAlign w:val="superscript"/>
        </w:rPr>
        <w:t>＊１</w:t>
      </w:r>
      <w:r w:rsidR="00C374F0" w:rsidRPr="00F93882">
        <w:rPr>
          <w:rFonts w:hint="eastAsia"/>
        </w:rPr>
        <w:t>。</w:t>
      </w:r>
    </w:p>
    <w:p w:rsidR="00BA4148" w:rsidRPr="00F93882" w:rsidRDefault="00BA4148" w:rsidP="00BA4148">
      <w:pPr>
        <w:pStyle w:val="4"/>
        <w:numPr>
          <w:ilvl w:val="0"/>
          <w:numId w:val="0"/>
        </w:numPr>
        <w:ind w:leftChars="495" w:left="1180" w:hangingChars="100" w:hanging="198"/>
      </w:pPr>
      <w:r w:rsidRPr="00F93882">
        <w:rPr>
          <w:rFonts w:hint="eastAsia"/>
        </w:rPr>
        <w:t>③航空機コードに対して資格届履歴ＤＢに登録されている所属航空会社と同一会社であること</w:t>
      </w:r>
      <w:r w:rsidRPr="00F93882">
        <w:rPr>
          <w:rFonts w:hint="eastAsia"/>
          <w:vertAlign w:val="superscript"/>
        </w:rPr>
        <w:t>＊１</w:t>
      </w:r>
      <w:r w:rsidRPr="00F93882">
        <w:rPr>
          <w:rFonts w:hint="eastAsia"/>
        </w:rPr>
        <w:t>。</w:t>
      </w:r>
    </w:p>
    <w:p w:rsidR="00970970" w:rsidRPr="00F93882" w:rsidRDefault="00970970" w:rsidP="00970970">
      <w:pPr>
        <w:tabs>
          <w:tab w:val="left" w:pos="990"/>
        </w:tabs>
      </w:pPr>
      <w:r w:rsidRPr="00F93882">
        <w:rPr>
          <w:rFonts w:hint="eastAsia"/>
        </w:rPr>
        <w:t xml:space="preserve">　　（Ｅ）入力者が税関の場合</w:t>
      </w:r>
    </w:p>
    <w:p w:rsidR="00E37869" w:rsidRPr="00F93882" w:rsidRDefault="00970970" w:rsidP="00970970">
      <w:pPr>
        <w:tabs>
          <w:tab w:val="left" w:pos="990"/>
        </w:tabs>
      </w:pPr>
      <w:r w:rsidRPr="00F93882">
        <w:rPr>
          <w:rFonts w:hint="eastAsia"/>
        </w:rPr>
        <w:t xml:space="preserve">　　　　  システムに登録されている利用者であること。</w:t>
      </w:r>
    </w:p>
    <w:p w:rsidR="0049599E" w:rsidRPr="00B74C57" w:rsidRDefault="00BA4148" w:rsidP="0049599E">
      <w:pPr>
        <w:autoSpaceDE w:val="0"/>
        <w:autoSpaceDN w:val="0"/>
        <w:adjustRightInd w:val="0"/>
        <w:ind w:leftChars="250" w:left="1595" w:hangingChars="554" w:hanging="1099"/>
        <w:jc w:val="left"/>
        <w:rPr>
          <w:color w:val="000000"/>
        </w:rPr>
      </w:pPr>
      <w:r w:rsidRPr="00F93882">
        <w:rPr>
          <w:rFonts w:hint="eastAsia"/>
        </w:rPr>
        <w:t>（＊１）</w:t>
      </w:r>
      <w:r w:rsidR="0049599E" w:rsidRPr="00B74C57">
        <w:rPr>
          <w:rFonts w:hint="eastAsia"/>
        </w:rPr>
        <w:t>ただし、</w:t>
      </w:r>
      <w:r w:rsidRPr="00B74C57">
        <w:rPr>
          <w:rFonts w:hint="eastAsia"/>
        </w:rPr>
        <w:t>プライベート機</w:t>
      </w:r>
      <w:r w:rsidR="0049599E" w:rsidRPr="00B74C57">
        <w:rPr>
          <w:rFonts w:hint="eastAsia"/>
        </w:rPr>
        <w:t>の資格変更で届出内容を照会する場合は、</w:t>
      </w:r>
      <w:r w:rsidR="0049599E" w:rsidRPr="00B74C57">
        <w:rPr>
          <w:rFonts w:hint="eastAsia"/>
          <w:color w:val="000000"/>
        </w:rPr>
        <w:t>照会する資格変更届情報</w:t>
      </w:r>
    </w:p>
    <w:p w:rsidR="0049599E" w:rsidRPr="00B74C57" w:rsidRDefault="0049599E" w:rsidP="0049599E">
      <w:pPr>
        <w:autoSpaceDE w:val="0"/>
        <w:autoSpaceDN w:val="0"/>
        <w:adjustRightInd w:val="0"/>
        <w:ind w:leftChars="650" w:left="1600" w:hangingChars="156" w:hanging="310"/>
        <w:jc w:val="left"/>
      </w:pPr>
      <w:r w:rsidRPr="00B74C57">
        <w:rPr>
          <w:rFonts w:hint="eastAsia"/>
          <w:color w:val="000000"/>
        </w:rPr>
        <w:t>の届出者と同一の利用者であること。</w:t>
      </w:r>
      <w:r w:rsidRPr="00B74C57">
        <w:rPr>
          <w:rFonts w:hint="eastAsia"/>
        </w:rPr>
        <w:t>また、プライベート機の資格変更で履歴一覧を照会する場</w:t>
      </w:r>
    </w:p>
    <w:p w:rsidR="00BA4148" w:rsidRPr="00B74C57" w:rsidRDefault="0049599E" w:rsidP="0049599E">
      <w:pPr>
        <w:autoSpaceDE w:val="0"/>
        <w:autoSpaceDN w:val="0"/>
        <w:adjustRightInd w:val="0"/>
        <w:ind w:leftChars="650" w:left="1600" w:hangingChars="156" w:hanging="310"/>
        <w:jc w:val="left"/>
        <w:rPr>
          <w:color w:val="000000"/>
        </w:rPr>
      </w:pPr>
      <w:r w:rsidRPr="00B74C57">
        <w:rPr>
          <w:rFonts w:hint="eastAsia"/>
        </w:rPr>
        <w:t>合は、</w:t>
      </w:r>
      <w:r w:rsidRPr="00B74C57">
        <w:rPr>
          <w:rFonts w:hint="eastAsia"/>
          <w:color w:val="000000"/>
        </w:rPr>
        <w:t>照会する資格変更届履歴情報の最終届出者と同一の利用者であること。</w:t>
      </w:r>
    </w:p>
    <w:p w:rsidR="004E3A19" w:rsidRPr="00F93882" w:rsidRDefault="00112E61" w:rsidP="00112E61">
      <w:pPr>
        <w:autoSpaceDE w:val="0"/>
        <w:autoSpaceDN w:val="0"/>
        <w:adjustRightInd w:val="0"/>
        <w:ind w:firstLineChars="100" w:firstLine="198"/>
        <w:jc w:val="left"/>
        <w:rPr>
          <w:rFonts w:hAnsi="ＭＳ ゴシック" w:cs="ＭＳ 明朝"/>
          <w:szCs w:val="22"/>
        </w:rPr>
      </w:pPr>
      <w:r w:rsidRPr="00F93882">
        <w:rPr>
          <w:rFonts w:hAnsi="ＭＳ ゴシック" w:cs="ＭＳ 明朝" w:hint="eastAsia"/>
          <w:szCs w:val="22"/>
        </w:rPr>
        <w:t>（２）</w:t>
      </w:r>
      <w:r w:rsidR="004E3A19" w:rsidRPr="00F93882">
        <w:rPr>
          <w:rFonts w:hAnsi="ＭＳ ゴシック" w:cs="ＭＳ 明朝" w:hint="eastAsia"/>
          <w:szCs w:val="22"/>
        </w:rPr>
        <w:t>入力項目チェック</w:t>
      </w:r>
    </w:p>
    <w:p w:rsidR="004E3A19" w:rsidRPr="00F93882" w:rsidRDefault="004E3A19" w:rsidP="004E3A19">
      <w:pPr>
        <w:autoSpaceDE w:val="0"/>
        <w:autoSpaceDN w:val="0"/>
        <w:adjustRightInd w:val="0"/>
        <w:ind w:firstLineChars="200" w:firstLine="397"/>
        <w:jc w:val="left"/>
        <w:rPr>
          <w:rFonts w:hAnsi="ＭＳ ゴシック" w:cs="ＭＳ 明朝"/>
          <w:szCs w:val="22"/>
        </w:rPr>
      </w:pPr>
      <w:r w:rsidRPr="00F93882">
        <w:rPr>
          <w:rFonts w:hAnsi="ＭＳ ゴシック" w:cs="ＭＳ 明朝" w:hint="eastAsia"/>
          <w:szCs w:val="22"/>
        </w:rPr>
        <w:t>（Ａ）単項目チェック</w:t>
      </w:r>
    </w:p>
    <w:p w:rsidR="004E3A19" w:rsidRDefault="004E3A19" w:rsidP="004E3A19">
      <w:pPr>
        <w:autoSpaceDE w:val="0"/>
        <w:autoSpaceDN w:val="0"/>
        <w:adjustRightInd w:val="0"/>
        <w:ind w:firstLineChars="602" w:firstLine="1194"/>
        <w:jc w:val="left"/>
        <w:rPr>
          <w:rFonts w:hAnsi="ＭＳ ゴシック" w:cs="ＭＳ 明朝"/>
          <w:szCs w:val="22"/>
        </w:rPr>
      </w:pPr>
      <w:r w:rsidRPr="00F93882">
        <w:rPr>
          <w:rFonts w:hAnsi="ＭＳ ゴシック" w:cs="ＭＳ 明朝" w:hint="eastAsia"/>
          <w:szCs w:val="22"/>
        </w:rPr>
        <w:t>「入力項目表」及び「オンライン業務共通設計書」参照。</w:t>
      </w:r>
    </w:p>
    <w:p w:rsidR="00565BB9" w:rsidRPr="00F93882" w:rsidRDefault="00565BB9" w:rsidP="004E3A19">
      <w:pPr>
        <w:autoSpaceDE w:val="0"/>
        <w:autoSpaceDN w:val="0"/>
        <w:adjustRightInd w:val="0"/>
        <w:ind w:firstLineChars="602" w:firstLine="1194"/>
        <w:jc w:val="left"/>
        <w:rPr>
          <w:rFonts w:hAnsi="ＭＳ ゴシック" w:cs="ＭＳ 明朝"/>
          <w:szCs w:val="22"/>
        </w:rPr>
      </w:pPr>
    </w:p>
    <w:p w:rsidR="004E3A19" w:rsidRPr="00CC384C" w:rsidRDefault="004E3A19" w:rsidP="004E3A19">
      <w:pPr>
        <w:autoSpaceDE w:val="0"/>
        <w:autoSpaceDN w:val="0"/>
        <w:adjustRightInd w:val="0"/>
        <w:ind w:firstLineChars="200" w:firstLine="397"/>
        <w:jc w:val="left"/>
        <w:rPr>
          <w:rFonts w:hAnsi="ＭＳ ゴシック" w:cs="ＭＳ 明朝"/>
          <w:szCs w:val="22"/>
        </w:rPr>
      </w:pPr>
      <w:r w:rsidRPr="00F93882">
        <w:rPr>
          <w:rFonts w:hAnsi="ＭＳ ゴシック" w:cs="ＭＳ 明朝" w:hint="eastAsia"/>
          <w:szCs w:val="22"/>
        </w:rPr>
        <w:lastRenderedPageBreak/>
        <w:t>（Ｂ）項目間関連チェック</w:t>
      </w:r>
    </w:p>
    <w:p w:rsidR="00FE616F" w:rsidRPr="00CC384C" w:rsidRDefault="004B434C" w:rsidP="00BB580A">
      <w:pPr>
        <w:autoSpaceDE w:val="0"/>
        <w:autoSpaceDN w:val="0"/>
        <w:adjustRightInd w:val="0"/>
        <w:ind w:firstLineChars="602" w:firstLine="1194"/>
        <w:jc w:val="left"/>
        <w:rPr>
          <w:rFonts w:hAnsi="ＭＳ ゴシック" w:cs="ＭＳ 明朝"/>
          <w:szCs w:val="22"/>
        </w:rPr>
      </w:pPr>
      <w:r w:rsidRPr="00CC384C">
        <w:rPr>
          <w:rFonts w:hAnsi="ＭＳ ゴシック" w:cs="ＭＳ 明朝" w:hint="eastAsia"/>
          <w:szCs w:val="22"/>
        </w:rPr>
        <w:t>「入力項目表」及び「オンライン業務共通設計書」参照。</w:t>
      </w:r>
    </w:p>
    <w:p w:rsidR="003A33C5" w:rsidRPr="00CC384C" w:rsidRDefault="003A33C5" w:rsidP="003A33C5">
      <w:pPr>
        <w:autoSpaceDE w:val="0"/>
        <w:autoSpaceDN w:val="0"/>
        <w:adjustRightInd w:val="0"/>
        <w:ind w:firstLineChars="100" w:firstLine="198"/>
        <w:jc w:val="left"/>
        <w:rPr>
          <w:rFonts w:hAnsi="ＭＳ ゴシック" w:cs="ＭＳ 明朝"/>
          <w:color w:val="000000"/>
          <w:kern w:val="0"/>
          <w:szCs w:val="22"/>
        </w:rPr>
      </w:pPr>
      <w:r w:rsidRPr="00CC384C">
        <w:rPr>
          <w:rFonts w:hAnsi="ＭＳ ゴシック" w:cs="ＭＳ 明朝" w:hint="eastAsia"/>
          <w:color w:val="000000"/>
          <w:kern w:val="0"/>
          <w:szCs w:val="22"/>
        </w:rPr>
        <w:t>（３）資格届履歴ＤＢチェック</w:t>
      </w:r>
    </w:p>
    <w:p w:rsidR="00BA4148" w:rsidRPr="00C041A6" w:rsidRDefault="003A33C5" w:rsidP="00C041A6">
      <w:pPr>
        <w:autoSpaceDE w:val="0"/>
        <w:autoSpaceDN w:val="0"/>
        <w:adjustRightInd w:val="0"/>
        <w:ind w:leftChars="400" w:left="794" w:firstLineChars="103" w:firstLine="204"/>
        <w:jc w:val="left"/>
        <w:rPr>
          <w:rFonts w:hAnsi="ＭＳ ゴシック" w:cs="ＭＳ 明朝"/>
          <w:color w:val="000000"/>
          <w:kern w:val="0"/>
          <w:szCs w:val="22"/>
        </w:rPr>
      </w:pPr>
      <w:r w:rsidRPr="00CC384C">
        <w:rPr>
          <w:rFonts w:hAnsi="ＭＳ ゴシック" w:cs="ＭＳ 明朝" w:hint="eastAsia"/>
          <w:color w:val="000000"/>
          <w:kern w:val="0"/>
          <w:szCs w:val="22"/>
        </w:rPr>
        <w:t>資格変更届情報の履歴一覧を照会する場合は、船舶・航空機コードに対する資格届履歴情報が</w:t>
      </w:r>
      <w:r w:rsidR="00C91EF6" w:rsidRPr="00CC384C">
        <w:rPr>
          <w:rFonts w:hAnsi="ＭＳ ゴシック" w:cs="ＭＳ 明朝" w:hint="eastAsia"/>
          <w:szCs w:val="22"/>
        </w:rPr>
        <w:t>資格届ＤＢ</w:t>
      </w:r>
      <w:r w:rsidR="00C91EF6">
        <w:rPr>
          <w:rFonts w:hAnsi="ＭＳ ゴシック" w:cs="ＭＳ 明朝" w:hint="eastAsia"/>
          <w:szCs w:val="22"/>
        </w:rPr>
        <w:t>に</w:t>
      </w:r>
      <w:r w:rsidRPr="00CC384C">
        <w:rPr>
          <w:rFonts w:hAnsi="ＭＳ ゴシック" w:cs="ＭＳ 明朝" w:hint="eastAsia"/>
          <w:color w:val="000000"/>
          <w:kern w:val="0"/>
          <w:szCs w:val="22"/>
        </w:rPr>
        <w:t>存在すること。</w:t>
      </w:r>
    </w:p>
    <w:p w:rsidR="007677AF" w:rsidRPr="00CC384C" w:rsidRDefault="007677AF" w:rsidP="007677AF">
      <w:pPr>
        <w:autoSpaceDE w:val="0"/>
        <w:autoSpaceDN w:val="0"/>
        <w:adjustRightInd w:val="0"/>
        <w:ind w:firstLineChars="100" w:firstLine="198"/>
        <w:jc w:val="left"/>
        <w:rPr>
          <w:rFonts w:hAnsi="ＭＳ ゴシック"/>
          <w:kern w:val="0"/>
          <w:szCs w:val="22"/>
        </w:rPr>
      </w:pPr>
      <w:r w:rsidRPr="00CC384C">
        <w:rPr>
          <w:rFonts w:hAnsi="ＭＳ ゴシック" w:cs="ＭＳ 明朝" w:hint="eastAsia"/>
          <w:szCs w:val="22"/>
        </w:rPr>
        <w:t>（</w:t>
      </w:r>
      <w:r w:rsidR="003A33C5" w:rsidRPr="00CC384C">
        <w:rPr>
          <w:rFonts w:hAnsi="ＭＳ ゴシック" w:cs="ＭＳ 明朝" w:hint="eastAsia"/>
          <w:szCs w:val="22"/>
        </w:rPr>
        <w:t>４</w:t>
      </w:r>
      <w:r w:rsidRPr="00CC384C">
        <w:rPr>
          <w:rFonts w:hAnsi="ＭＳ ゴシック" w:cs="ＭＳ 明朝" w:hint="eastAsia"/>
          <w:szCs w:val="22"/>
        </w:rPr>
        <w:t>）資格届ＤＢチェック</w:t>
      </w:r>
    </w:p>
    <w:p w:rsidR="007677AF" w:rsidRPr="00F93882" w:rsidRDefault="00112E61" w:rsidP="003A33C5">
      <w:pPr>
        <w:autoSpaceDE w:val="0"/>
        <w:autoSpaceDN w:val="0"/>
        <w:adjustRightInd w:val="0"/>
        <w:ind w:leftChars="400" w:left="794" w:firstLineChars="103" w:firstLine="204"/>
        <w:jc w:val="left"/>
        <w:rPr>
          <w:rFonts w:hAnsi="ＭＳ ゴシック" w:cs="ＭＳ 明朝"/>
          <w:color w:val="000000"/>
          <w:kern w:val="0"/>
          <w:szCs w:val="22"/>
        </w:rPr>
      </w:pPr>
      <w:r w:rsidRPr="00F93882">
        <w:rPr>
          <w:rFonts w:hAnsi="ＭＳ ゴシック" w:cs="ＭＳ 明朝" w:hint="eastAsia"/>
          <w:color w:val="000000"/>
          <w:kern w:val="0"/>
          <w:szCs w:val="22"/>
        </w:rPr>
        <w:t>資格変更届情報の</w:t>
      </w:r>
      <w:r w:rsidR="00F1176F" w:rsidRPr="00F93882">
        <w:rPr>
          <w:rFonts w:hAnsi="ＭＳ ゴシック" w:cs="ＭＳ 明朝" w:hint="eastAsia"/>
          <w:color w:val="000000"/>
          <w:kern w:val="0"/>
          <w:szCs w:val="22"/>
        </w:rPr>
        <w:t>届出内容を照会する場合</w:t>
      </w:r>
      <w:r w:rsidR="004B434C" w:rsidRPr="00F93882">
        <w:rPr>
          <w:rFonts w:hAnsi="ＭＳ ゴシック" w:cs="ＭＳ 明朝" w:hint="eastAsia"/>
          <w:color w:val="000000"/>
          <w:kern w:val="0"/>
          <w:szCs w:val="22"/>
        </w:rPr>
        <w:t>は</w:t>
      </w:r>
      <w:r w:rsidR="00F1176F" w:rsidRPr="00F93882">
        <w:rPr>
          <w:rFonts w:hAnsi="ＭＳ ゴシック" w:cs="ＭＳ 明朝" w:hint="eastAsia"/>
          <w:color w:val="000000"/>
          <w:kern w:val="0"/>
          <w:szCs w:val="22"/>
        </w:rPr>
        <w:t>、</w:t>
      </w:r>
      <w:r w:rsidR="00CF57A3" w:rsidRPr="00BA481D">
        <w:rPr>
          <w:rFonts w:hint="eastAsia"/>
        </w:rPr>
        <w:t>届出受理番号</w:t>
      </w:r>
      <w:r w:rsidR="007677AF" w:rsidRPr="00F93882">
        <w:rPr>
          <w:rFonts w:hAnsi="ＭＳ ゴシック" w:cs="ＭＳ 明朝" w:hint="eastAsia"/>
          <w:color w:val="000000"/>
          <w:kern w:val="0"/>
          <w:szCs w:val="22"/>
        </w:rPr>
        <w:t>に対する資格届情報が</w:t>
      </w:r>
      <w:r w:rsidR="00C91EF6" w:rsidRPr="00CC384C">
        <w:rPr>
          <w:rFonts w:hAnsi="ＭＳ ゴシック" w:cs="ＭＳ 明朝" w:hint="eastAsia"/>
          <w:szCs w:val="22"/>
        </w:rPr>
        <w:t>資格届ＤＢ</w:t>
      </w:r>
      <w:r w:rsidR="00C9288C">
        <w:rPr>
          <w:rFonts w:hAnsi="ＭＳ ゴシック" w:cs="ＭＳ 明朝" w:hint="eastAsia"/>
          <w:szCs w:val="22"/>
        </w:rPr>
        <w:t>に</w:t>
      </w:r>
      <w:r w:rsidR="007677AF" w:rsidRPr="00F93882">
        <w:rPr>
          <w:rFonts w:hAnsi="ＭＳ ゴシック" w:cs="ＭＳ 明朝" w:hint="eastAsia"/>
          <w:color w:val="000000"/>
          <w:kern w:val="0"/>
          <w:szCs w:val="22"/>
        </w:rPr>
        <w:t>存在すること。</w:t>
      </w:r>
    </w:p>
    <w:p w:rsidR="0056149A" w:rsidRPr="00CC384C" w:rsidRDefault="007D753A" w:rsidP="00C041A6">
      <w:pPr>
        <w:autoSpaceDE w:val="0"/>
        <w:autoSpaceDN w:val="0"/>
        <w:adjustRightInd w:val="0"/>
        <w:ind w:leftChars="400" w:left="794" w:firstLineChars="103" w:firstLine="204"/>
        <w:jc w:val="left"/>
        <w:rPr>
          <w:rFonts w:hAnsi="ＭＳ ゴシック" w:cs="ＭＳ 明朝"/>
          <w:color w:val="000000"/>
          <w:kern w:val="0"/>
          <w:szCs w:val="22"/>
        </w:rPr>
      </w:pPr>
      <w:r w:rsidRPr="00F93882">
        <w:rPr>
          <w:rFonts w:hAnsi="ＭＳ ゴシック" w:cs="ＭＳ 明朝" w:hint="eastAsia"/>
          <w:kern w:val="0"/>
          <w:szCs w:val="22"/>
        </w:rPr>
        <w:t>税関利用者以外がプライベート機の</w:t>
      </w:r>
      <w:r w:rsidRPr="00F93882">
        <w:rPr>
          <w:rFonts w:hAnsi="ＭＳ ゴシック" w:cs="ＭＳ 明朝" w:hint="eastAsia"/>
          <w:color w:val="000000"/>
          <w:kern w:val="0"/>
          <w:szCs w:val="22"/>
        </w:rPr>
        <w:t>資格変更届情報を呼び出す場合は、入力者が当該資格変更届情報の届出者と同一であること。</w:t>
      </w:r>
    </w:p>
    <w:p w:rsidR="00756E33" w:rsidRDefault="00756E33" w:rsidP="007E3A62">
      <w:pPr>
        <w:autoSpaceDE w:val="0"/>
        <w:autoSpaceDN w:val="0"/>
        <w:adjustRightInd w:val="0"/>
        <w:jc w:val="left"/>
        <w:rPr>
          <w:rFonts w:hAnsi="ＭＳ ゴシック" w:cs="ＭＳ 明朝"/>
          <w:color w:val="000000"/>
          <w:szCs w:val="22"/>
        </w:rPr>
      </w:pPr>
    </w:p>
    <w:p w:rsidR="007E3A62" w:rsidRPr="00CC384C" w:rsidRDefault="007E3A62" w:rsidP="007E3A62">
      <w:pPr>
        <w:autoSpaceDE w:val="0"/>
        <w:autoSpaceDN w:val="0"/>
        <w:adjustRightInd w:val="0"/>
        <w:jc w:val="left"/>
        <w:rPr>
          <w:rFonts w:hAnsi="ＭＳ ゴシック"/>
          <w:szCs w:val="22"/>
        </w:rPr>
      </w:pPr>
      <w:r w:rsidRPr="00CC384C">
        <w:rPr>
          <w:rFonts w:hAnsi="ＭＳ ゴシック" w:cs="ＭＳ 明朝" w:hint="eastAsia"/>
          <w:color w:val="000000"/>
          <w:szCs w:val="22"/>
        </w:rPr>
        <w:t>５．処理内容</w:t>
      </w:r>
    </w:p>
    <w:p w:rsidR="002D72F1" w:rsidRPr="00CC384C" w:rsidRDefault="007E3A62" w:rsidP="005E6423">
      <w:pPr>
        <w:autoSpaceDE w:val="0"/>
        <w:autoSpaceDN w:val="0"/>
        <w:adjustRightInd w:val="0"/>
        <w:ind w:firstLineChars="100" w:firstLine="198"/>
        <w:jc w:val="left"/>
        <w:rPr>
          <w:rFonts w:hAnsi="ＭＳ ゴシック" w:cs="ＭＳ 明朝"/>
          <w:color w:val="000000"/>
          <w:szCs w:val="22"/>
        </w:rPr>
      </w:pPr>
      <w:r w:rsidRPr="00CC384C">
        <w:rPr>
          <w:rFonts w:hAnsi="ＭＳ ゴシック" w:cs="ＭＳ 明朝" w:hint="eastAsia"/>
          <w:color w:val="000000"/>
          <w:szCs w:val="22"/>
        </w:rPr>
        <w:t>（１）</w:t>
      </w:r>
      <w:r w:rsidR="002D72F1" w:rsidRPr="00CC384C">
        <w:rPr>
          <w:rFonts w:hAnsi="ＭＳ ゴシック" w:cs="ＭＳ 明朝" w:hint="eastAsia"/>
          <w:color w:val="000000"/>
          <w:szCs w:val="22"/>
        </w:rPr>
        <w:t>入力チェック処理</w:t>
      </w:r>
    </w:p>
    <w:p w:rsidR="002D72F1" w:rsidRPr="00CC384C" w:rsidRDefault="008354E3" w:rsidP="00516587">
      <w:pPr>
        <w:autoSpaceDE w:val="0"/>
        <w:autoSpaceDN w:val="0"/>
        <w:adjustRightInd w:val="0"/>
        <w:ind w:leftChars="400" w:left="794" w:firstLineChars="103" w:firstLine="204"/>
        <w:jc w:val="left"/>
        <w:rPr>
          <w:rFonts w:hAnsi="ＭＳ ゴシック" w:cs="ＭＳ 明朝"/>
          <w:color w:val="000000"/>
          <w:szCs w:val="22"/>
        </w:rPr>
      </w:pPr>
      <w:r w:rsidRPr="008354E3">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716DA" w:rsidRDefault="005B78BE" w:rsidP="00D66D72">
      <w:pPr>
        <w:autoSpaceDE w:val="0"/>
        <w:autoSpaceDN w:val="0"/>
        <w:adjustRightInd w:val="0"/>
        <w:ind w:leftChars="400" w:left="794" w:firstLineChars="103" w:firstLine="204"/>
        <w:jc w:val="left"/>
        <w:rPr>
          <w:rFonts w:hAnsi="ＭＳ ゴシック" w:cs="ＭＳ 明朝"/>
          <w:color w:val="000000"/>
          <w:szCs w:val="22"/>
        </w:rPr>
      </w:pPr>
      <w:r w:rsidRPr="005B78BE">
        <w:rPr>
          <w:rFonts w:hAnsi="ＭＳ ゴシック" w:cs="ＭＳ 明朝" w:hint="eastAsia"/>
          <w:color w:val="000000"/>
          <w:szCs w:val="22"/>
        </w:rPr>
        <w:t>合致しなかった場合はエラーとし、処理結果コードに「０００００－００００－００００」以外のコードを設定の上、</w:t>
      </w:r>
      <w:r w:rsidR="00991616" w:rsidRPr="00991616">
        <w:rPr>
          <w:rFonts w:hAnsi="ＭＳ ゴシック" w:cs="ＭＳ 明朝" w:hint="eastAsia"/>
          <w:color w:val="000000"/>
          <w:szCs w:val="22"/>
        </w:rPr>
        <w:t>出力情報出力処理を行う。</w:t>
      </w:r>
    </w:p>
    <w:p w:rsidR="00B50ABC" w:rsidRPr="00CC384C" w:rsidRDefault="002D72F1" w:rsidP="00D66D72">
      <w:pPr>
        <w:autoSpaceDE w:val="0"/>
        <w:autoSpaceDN w:val="0"/>
        <w:adjustRightInd w:val="0"/>
        <w:ind w:leftChars="400" w:left="794" w:firstLineChars="103" w:firstLine="204"/>
        <w:jc w:val="left"/>
        <w:rPr>
          <w:rFonts w:hAnsi="ＭＳ ゴシック" w:cs="ＭＳ 明朝"/>
          <w:color w:val="000000"/>
          <w:szCs w:val="22"/>
        </w:rPr>
      </w:pPr>
      <w:r w:rsidRPr="00CC384C">
        <w:rPr>
          <w:rFonts w:hAnsi="ＭＳ ゴシック" w:cs="ＭＳ 明朝" w:hint="eastAsia"/>
          <w:color w:val="000000"/>
          <w:szCs w:val="22"/>
        </w:rPr>
        <w:t>（エラー内容については「処理結果コード一覧」を参照。）</w:t>
      </w:r>
    </w:p>
    <w:p w:rsidR="00685717" w:rsidRPr="00CC384C" w:rsidRDefault="00E27C78" w:rsidP="00516587">
      <w:pPr>
        <w:autoSpaceDE w:val="0"/>
        <w:autoSpaceDN w:val="0"/>
        <w:adjustRightInd w:val="0"/>
        <w:ind w:firstLineChars="100" w:firstLine="198"/>
        <w:jc w:val="left"/>
        <w:rPr>
          <w:rFonts w:hAnsi="ＭＳ ゴシック"/>
          <w:szCs w:val="22"/>
        </w:rPr>
      </w:pPr>
      <w:r w:rsidRPr="00CC384C">
        <w:rPr>
          <w:rFonts w:hAnsi="ＭＳ ゴシック" w:cs="ＭＳ 明朝" w:hint="eastAsia"/>
          <w:color w:val="000000"/>
          <w:szCs w:val="22"/>
        </w:rPr>
        <w:t>（</w:t>
      </w:r>
      <w:r w:rsidR="00401C72" w:rsidRPr="00CC384C">
        <w:rPr>
          <w:rFonts w:hAnsi="ＭＳ ゴシック" w:cs="ＭＳ 明朝" w:hint="eastAsia"/>
          <w:color w:val="000000"/>
          <w:szCs w:val="22"/>
        </w:rPr>
        <w:t>２</w:t>
      </w:r>
      <w:r w:rsidRPr="00CC384C">
        <w:rPr>
          <w:rFonts w:hAnsi="ＭＳ ゴシック" w:cs="ＭＳ 明朝" w:hint="eastAsia"/>
          <w:color w:val="000000"/>
          <w:szCs w:val="22"/>
        </w:rPr>
        <w:t>）</w:t>
      </w:r>
      <w:r w:rsidR="00685717" w:rsidRPr="00CC384C">
        <w:rPr>
          <w:rFonts w:hAnsi="ＭＳ ゴシック" w:cs="ＭＳ 明朝" w:hint="eastAsia"/>
          <w:color w:val="000000"/>
          <w:szCs w:val="22"/>
        </w:rPr>
        <w:t>出力情報出力処理</w:t>
      </w:r>
    </w:p>
    <w:p w:rsidR="00685717" w:rsidRPr="00CC384C" w:rsidRDefault="00685717" w:rsidP="00516587">
      <w:pPr>
        <w:autoSpaceDE w:val="0"/>
        <w:autoSpaceDN w:val="0"/>
        <w:adjustRightInd w:val="0"/>
        <w:ind w:firstLineChars="501" w:firstLine="994"/>
        <w:jc w:val="left"/>
        <w:rPr>
          <w:rFonts w:hAnsi="ＭＳ ゴシック" w:cs="ＭＳ 明朝"/>
          <w:color w:val="000000"/>
          <w:szCs w:val="22"/>
        </w:rPr>
      </w:pPr>
      <w:r w:rsidRPr="00CC384C">
        <w:rPr>
          <w:rFonts w:hAnsi="ＭＳ ゴシック" w:cs="ＭＳ 明朝" w:hint="eastAsia"/>
          <w:color w:val="000000"/>
          <w:szCs w:val="22"/>
        </w:rPr>
        <w:t>後述の出力情報出力処理を行う。出力項目については「出力項目表」を参照。</w:t>
      </w:r>
    </w:p>
    <w:p w:rsidR="00C47893" w:rsidRPr="00CC384C" w:rsidRDefault="00C47893" w:rsidP="007E3A62">
      <w:pPr>
        <w:autoSpaceDE w:val="0"/>
        <w:autoSpaceDN w:val="0"/>
        <w:adjustRightInd w:val="0"/>
        <w:jc w:val="left"/>
        <w:rPr>
          <w:rFonts w:hAnsi="ＭＳ ゴシック"/>
          <w:szCs w:val="22"/>
        </w:rPr>
      </w:pPr>
    </w:p>
    <w:p w:rsidR="007E3A62" w:rsidRPr="00CC384C" w:rsidRDefault="007E3A62" w:rsidP="007E3A62">
      <w:pPr>
        <w:outlineLvl w:val="0"/>
        <w:rPr>
          <w:rFonts w:hAnsi="ＭＳ ゴシック"/>
          <w:szCs w:val="22"/>
        </w:rPr>
      </w:pPr>
      <w:r w:rsidRPr="00CC384C">
        <w:rPr>
          <w:rFonts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E3A62" w:rsidRPr="00CC384C">
        <w:trPr>
          <w:trHeight w:val="397"/>
        </w:trPr>
        <w:tc>
          <w:tcPr>
            <w:tcW w:w="2268" w:type="dxa"/>
            <w:vAlign w:val="center"/>
          </w:tcPr>
          <w:p w:rsidR="007E3A62" w:rsidRPr="00CC384C" w:rsidRDefault="007E3A62" w:rsidP="00CE196A">
            <w:pPr>
              <w:rPr>
                <w:rFonts w:hAnsi="ＭＳ ゴシック"/>
                <w:szCs w:val="22"/>
              </w:rPr>
            </w:pPr>
            <w:r w:rsidRPr="00CC384C">
              <w:rPr>
                <w:rFonts w:hAnsi="ＭＳ ゴシック" w:hint="eastAsia"/>
                <w:szCs w:val="22"/>
              </w:rPr>
              <w:t>情報名</w:t>
            </w:r>
          </w:p>
        </w:tc>
        <w:tc>
          <w:tcPr>
            <w:tcW w:w="4536" w:type="dxa"/>
            <w:vAlign w:val="center"/>
          </w:tcPr>
          <w:p w:rsidR="007E3A62" w:rsidRPr="00CC384C" w:rsidRDefault="007E3A62" w:rsidP="00CE196A">
            <w:pPr>
              <w:rPr>
                <w:rFonts w:hAnsi="ＭＳ ゴシック"/>
                <w:szCs w:val="22"/>
              </w:rPr>
            </w:pPr>
            <w:r w:rsidRPr="00CC384C">
              <w:rPr>
                <w:rFonts w:hAnsi="ＭＳ ゴシック" w:hint="eastAsia"/>
                <w:szCs w:val="22"/>
              </w:rPr>
              <w:t>出力条件</w:t>
            </w:r>
          </w:p>
        </w:tc>
        <w:tc>
          <w:tcPr>
            <w:tcW w:w="2268" w:type="dxa"/>
            <w:vAlign w:val="center"/>
          </w:tcPr>
          <w:p w:rsidR="007E3A62" w:rsidRPr="00CC384C" w:rsidRDefault="007E3A62" w:rsidP="00CE196A">
            <w:pPr>
              <w:rPr>
                <w:rFonts w:hAnsi="ＭＳ ゴシック"/>
                <w:szCs w:val="22"/>
              </w:rPr>
            </w:pPr>
            <w:r w:rsidRPr="00CC384C">
              <w:rPr>
                <w:rFonts w:hAnsi="ＭＳ ゴシック" w:hint="eastAsia"/>
                <w:szCs w:val="22"/>
              </w:rPr>
              <w:t>出力先</w:t>
            </w:r>
          </w:p>
        </w:tc>
      </w:tr>
      <w:tr w:rsidR="00643A77" w:rsidRPr="00CC384C">
        <w:trPr>
          <w:trHeight w:val="669"/>
        </w:trPr>
        <w:tc>
          <w:tcPr>
            <w:tcW w:w="2268" w:type="dxa"/>
            <w:tcBorders>
              <w:bottom w:val="single" w:sz="4" w:space="0" w:color="auto"/>
            </w:tcBorders>
          </w:tcPr>
          <w:p w:rsidR="00643A77" w:rsidRPr="00CC384C" w:rsidRDefault="007677AF" w:rsidP="006004C6">
            <w:pPr>
              <w:ind w:right="-57"/>
              <w:rPr>
                <w:rFonts w:hAnsi="ＭＳ ゴシック"/>
                <w:noProof/>
                <w:szCs w:val="22"/>
              </w:rPr>
            </w:pPr>
            <w:r w:rsidRPr="00CC384C">
              <w:rPr>
                <w:rFonts w:hAnsi="ＭＳ ゴシック" w:hint="eastAsia"/>
                <w:noProof/>
                <w:szCs w:val="22"/>
              </w:rPr>
              <w:t>船舶資格変更届照会情報</w:t>
            </w:r>
            <w:r w:rsidR="001E5D99" w:rsidRPr="00CC384C">
              <w:rPr>
                <w:rFonts w:hAnsi="ＭＳ ゴシック" w:hint="eastAsia"/>
                <w:noProof/>
                <w:szCs w:val="22"/>
              </w:rPr>
              <w:t>（税関用）</w:t>
            </w:r>
          </w:p>
        </w:tc>
        <w:tc>
          <w:tcPr>
            <w:tcW w:w="4536" w:type="dxa"/>
            <w:tcBorders>
              <w:bottom w:val="single" w:sz="4" w:space="0" w:color="auto"/>
            </w:tcBorders>
          </w:tcPr>
          <w:p w:rsidR="00C15F89" w:rsidRPr="00CC384C" w:rsidRDefault="00C15F89" w:rsidP="006004C6">
            <w:pPr>
              <w:ind w:right="-57"/>
              <w:rPr>
                <w:rFonts w:hAnsi="ＭＳ ゴシック"/>
                <w:noProof/>
                <w:szCs w:val="22"/>
              </w:rPr>
            </w:pPr>
            <w:r w:rsidRPr="00CC384C">
              <w:rPr>
                <w:rFonts w:hAnsi="ＭＳ ゴシック" w:hint="eastAsia"/>
                <w:noProof/>
                <w:szCs w:val="22"/>
              </w:rPr>
              <w:t>以下の条件を満たす場合に出力</w:t>
            </w:r>
          </w:p>
          <w:p w:rsidR="00C15F89" w:rsidRPr="00CC384C" w:rsidRDefault="003A33C5" w:rsidP="006004C6">
            <w:pPr>
              <w:ind w:right="-57"/>
              <w:rPr>
                <w:rFonts w:hAnsi="ＭＳ ゴシック"/>
                <w:noProof/>
                <w:szCs w:val="22"/>
              </w:rPr>
            </w:pPr>
            <w:r w:rsidRPr="00CC384C">
              <w:rPr>
                <w:rFonts w:hAnsi="ＭＳ ゴシック" w:hint="eastAsia"/>
                <w:noProof/>
                <w:szCs w:val="22"/>
              </w:rPr>
              <w:t>（１）税関</w:t>
            </w:r>
            <w:r w:rsidR="00C15F89" w:rsidRPr="00CC384C">
              <w:rPr>
                <w:rFonts w:hAnsi="ＭＳ ゴシック" w:hint="eastAsia"/>
                <w:noProof/>
                <w:szCs w:val="22"/>
              </w:rPr>
              <w:t>利用者の場合</w:t>
            </w:r>
          </w:p>
          <w:p w:rsidR="00C15F89" w:rsidRPr="00CC384C" w:rsidRDefault="00C15F89" w:rsidP="006004C6">
            <w:pPr>
              <w:ind w:right="-57"/>
              <w:rPr>
                <w:rFonts w:hAnsi="ＭＳ ゴシック"/>
                <w:noProof/>
                <w:szCs w:val="22"/>
              </w:rPr>
            </w:pPr>
            <w:r w:rsidRPr="00CC384C">
              <w:rPr>
                <w:rFonts w:hAnsi="ＭＳ ゴシック" w:hint="eastAsia"/>
                <w:noProof/>
                <w:szCs w:val="22"/>
              </w:rPr>
              <w:t>（２）船舶の</w:t>
            </w:r>
            <w:r w:rsidR="00E37869" w:rsidRPr="00CC384C">
              <w:rPr>
                <w:rFonts w:hAnsi="ＭＳ ゴシック" w:hint="eastAsia"/>
                <w:noProof/>
                <w:szCs w:val="22"/>
              </w:rPr>
              <w:t>資格変更届情報を照会する</w:t>
            </w:r>
            <w:r w:rsidRPr="00CC384C">
              <w:rPr>
                <w:rFonts w:hAnsi="ＭＳ ゴシック" w:hint="eastAsia"/>
                <w:noProof/>
                <w:szCs w:val="22"/>
              </w:rPr>
              <w:t>場合</w:t>
            </w:r>
          </w:p>
          <w:p w:rsidR="002B2E99" w:rsidRPr="00CC384C" w:rsidRDefault="00C15F89" w:rsidP="002B2E99">
            <w:pPr>
              <w:ind w:left="595" w:right="-57" w:hangingChars="300" w:hanging="595"/>
              <w:rPr>
                <w:rFonts w:hAnsi="ＭＳ ゴシック"/>
                <w:noProof/>
                <w:szCs w:val="22"/>
              </w:rPr>
            </w:pPr>
            <w:r w:rsidRPr="00CC384C">
              <w:rPr>
                <w:rFonts w:hAnsi="ＭＳ ゴシック" w:hint="eastAsia"/>
                <w:noProof/>
                <w:szCs w:val="22"/>
              </w:rPr>
              <w:t>（３）照会種別コード</w:t>
            </w:r>
            <w:r w:rsidR="004B434C" w:rsidRPr="00CC384C">
              <w:rPr>
                <w:rFonts w:hAnsi="ＭＳ ゴシック" w:hint="eastAsia"/>
                <w:noProof/>
                <w:szCs w:val="22"/>
              </w:rPr>
              <w:t>に「</w:t>
            </w:r>
            <w:r w:rsidR="002B2E99" w:rsidRPr="00CC384C">
              <w:rPr>
                <w:rFonts w:hAnsi="ＭＳ ゴシック" w:hint="eastAsia"/>
                <w:noProof/>
                <w:szCs w:val="22"/>
              </w:rPr>
              <w:t>Ａ：届出内容</w:t>
            </w:r>
            <w:r w:rsidR="004B434C" w:rsidRPr="00CC384C">
              <w:rPr>
                <w:rFonts w:hAnsi="ＭＳ ゴシック" w:hint="eastAsia"/>
                <w:noProof/>
                <w:szCs w:val="22"/>
              </w:rPr>
              <w:t>」</w:t>
            </w:r>
            <w:r w:rsidR="002B2E99" w:rsidRPr="00CC384C">
              <w:rPr>
                <w:rFonts w:hAnsi="ＭＳ ゴシック" w:hint="eastAsia"/>
                <w:noProof/>
                <w:szCs w:val="22"/>
              </w:rPr>
              <w:t>が入力</w:t>
            </w:r>
          </w:p>
          <w:p w:rsidR="004B434C"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されている場合</w:t>
            </w:r>
          </w:p>
        </w:tc>
        <w:tc>
          <w:tcPr>
            <w:tcW w:w="2268" w:type="dxa"/>
          </w:tcPr>
          <w:p w:rsidR="00643A77" w:rsidRPr="00CC384C" w:rsidRDefault="00643A77" w:rsidP="005C5F7C">
            <w:pPr>
              <w:rPr>
                <w:rFonts w:hAnsi="ＭＳ ゴシック"/>
                <w:dstrike/>
                <w:szCs w:val="22"/>
              </w:rPr>
            </w:pPr>
            <w:r w:rsidRPr="00CC384C">
              <w:rPr>
                <w:rFonts w:hAnsi="ＭＳ ゴシック" w:hint="eastAsia"/>
                <w:szCs w:val="22"/>
              </w:rPr>
              <w:t>入力者</w:t>
            </w:r>
          </w:p>
        </w:tc>
      </w:tr>
      <w:tr w:rsidR="007677AF" w:rsidRPr="00CC384C">
        <w:trPr>
          <w:trHeight w:val="669"/>
        </w:trPr>
        <w:tc>
          <w:tcPr>
            <w:tcW w:w="2268" w:type="dxa"/>
            <w:tcBorders>
              <w:top w:val="single" w:sz="6" w:space="0" w:color="auto"/>
              <w:left w:val="single" w:sz="6" w:space="0" w:color="auto"/>
              <w:bottom w:val="single" w:sz="4" w:space="0" w:color="auto"/>
              <w:right w:val="single" w:sz="6" w:space="0" w:color="auto"/>
            </w:tcBorders>
          </w:tcPr>
          <w:p w:rsidR="007677AF" w:rsidRPr="00CC384C" w:rsidRDefault="007677AF" w:rsidP="004F40EA">
            <w:pPr>
              <w:ind w:right="-57"/>
              <w:rPr>
                <w:rFonts w:hAnsi="ＭＳ ゴシック"/>
                <w:noProof/>
                <w:szCs w:val="22"/>
              </w:rPr>
            </w:pPr>
            <w:r w:rsidRPr="00CC384C">
              <w:rPr>
                <w:rFonts w:hAnsi="ＭＳ ゴシック" w:hint="eastAsia"/>
                <w:noProof/>
                <w:szCs w:val="22"/>
              </w:rPr>
              <w:t>航空機資格変更届照会情報</w:t>
            </w:r>
            <w:r w:rsidR="001E5D99" w:rsidRPr="00CC384C">
              <w:rPr>
                <w:rFonts w:hAnsi="ＭＳ ゴシック" w:hint="eastAsia"/>
                <w:noProof/>
                <w:szCs w:val="22"/>
              </w:rPr>
              <w:t>（税関用）</w:t>
            </w:r>
          </w:p>
        </w:tc>
        <w:tc>
          <w:tcPr>
            <w:tcW w:w="4536" w:type="dxa"/>
            <w:tcBorders>
              <w:top w:val="single" w:sz="6" w:space="0" w:color="auto"/>
              <w:left w:val="single" w:sz="6" w:space="0" w:color="auto"/>
              <w:bottom w:val="single" w:sz="4" w:space="0" w:color="auto"/>
              <w:right w:val="single" w:sz="6" w:space="0" w:color="auto"/>
            </w:tcBorders>
          </w:tcPr>
          <w:p w:rsidR="002B2E99" w:rsidRPr="00CC384C" w:rsidRDefault="002B2E99" w:rsidP="002B2E99">
            <w:pPr>
              <w:ind w:right="-57"/>
              <w:rPr>
                <w:rFonts w:hAnsi="ＭＳ ゴシック"/>
                <w:noProof/>
                <w:szCs w:val="22"/>
              </w:rPr>
            </w:pPr>
            <w:r w:rsidRPr="00CC384C">
              <w:rPr>
                <w:rFonts w:hAnsi="ＭＳ ゴシック" w:hint="eastAsia"/>
                <w:noProof/>
                <w:szCs w:val="22"/>
              </w:rPr>
              <w:t>以下の条件を満たす場合に出力</w:t>
            </w:r>
          </w:p>
          <w:p w:rsidR="002B2E99" w:rsidRPr="00CC384C" w:rsidRDefault="002B2E99" w:rsidP="002B2E99">
            <w:pPr>
              <w:ind w:right="-57"/>
              <w:rPr>
                <w:rFonts w:hAnsi="ＭＳ ゴシック"/>
                <w:noProof/>
                <w:szCs w:val="22"/>
              </w:rPr>
            </w:pPr>
            <w:r w:rsidRPr="00CC384C">
              <w:rPr>
                <w:rFonts w:hAnsi="ＭＳ ゴシック" w:hint="eastAsia"/>
                <w:noProof/>
                <w:szCs w:val="22"/>
              </w:rPr>
              <w:t>（１）</w:t>
            </w:r>
            <w:r w:rsidR="001E5D99" w:rsidRPr="00CC384C">
              <w:rPr>
                <w:rFonts w:hAnsi="ＭＳ ゴシック" w:hint="eastAsia"/>
                <w:noProof/>
                <w:szCs w:val="22"/>
              </w:rPr>
              <w:t>税関利用者</w:t>
            </w:r>
            <w:r w:rsidRPr="00CC384C">
              <w:rPr>
                <w:rFonts w:hAnsi="ＭＳ ゴシック" w:hint="eastAsia"/>
                <w:noProof/>
                <w:szCs w:val="22"/>
              </w:rPr>
              <w:t>の場合</w:t>
            </w:r>
          </w:p>
          <w:p w:rsidR="002B2E99" w:rsidRPr="00CC384C" w:rsidRDefault="002B2E99" w:rsidP="002B2E99">
            <w:pPr>
              <w:ind w:right="-57"/>
              <w:rPr>
                <w:rFonts w:hAnsi="ＭＳ ゴシック"/>
                <w:noProof/>
                <w:szCs w:val="22"/>
              </w:rPr>
            </w:pPr>
            <w:r w:rsidRPr="00CC384C">
              <w:rPr>
                <w:rFonts w:hAnsi="ＭＳ ゴシック" w:hint="eastAsia"/>
                <w:noProof/>
                <w:szCs w:val="22"/>
              </w:rPr>
              <w:t>（２）航空機の</w:t>
            </w:r>
            <w:r w:rsidR="00E37869" w:rsidRPr="00CC384C">
              <w:rPr>
                <w:rFonts w:hAnsi="ＭＳ ゴシック" w:hint="eastAsia"/>
                <w:noProof/>
                <w:szCs w:val="22"/>
              </w:rPr>
              <w:t>資格変更届情報を照会する</w:t>
            </w:r>
            <w:r w:rsidRPr="00CC384C">
              <w:rPr>
                <w:rFonts w:hAnsi="ＭＳ ゴシック" w:hint="eastAsia"/>
                <w:noProof/>
                <w:szCs w:val="22"/>
              </w:rPr>
              <w:t>場合</w:t>
            </w:r>
          </w:p>
          <w:p w:rsidR="002B2E99"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（３）照会種別コードに「Ａ：届出内容」が入力</w:t>
            </w:r>
          </w:p>
          <w:p w:rsidR="007677AF"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されている場合</w:t>
            </w:r>
          </w:p>
        </w:tc>
        <w:tc>
          <w:tcPr>
            <w:tcW w:w="2268" w:type="dxa"/>
            <w:tcBorders>
              <w:top w:val="single" w:sz="6" w:space="0" w:color="auto"/>
              <w:left w:val="single" w:sz="6" w:space="0" w:color="auto"/>
              <w:bottom w:val="single" w:sz="6" w:space="0" w:color="auto"/>
              <w:right w:val="single" w:sz="6" w:space="0" w:color="auto"/>
            </w:tcBorders>
          </w:tcPr>
          <w:p w:rsidR="007677AF" w:rsidRPr="00CC384C" w:rsidRDefault="007677AF" w:rsidP="004F40EA">
            <w:pPr>
              <w:rPr>
                <w:rFonts w:hAnsi="ＭＳ ゴシック"/>
                <w:szCs w:val="22"/>
              </w:rPr>
            </w:pPr>
            <w:r w:rsidRPr="00CC384C">
              <w:rPr>
                <w:rFonts w:hAnsi="ＭＳ ゴシック" w:hint="eastAsia"/>
                <w:szCs w:val="22"/>
              </w:rPr>
              <w:t>入力者</w:t>
            </w:r>
          </w:p>
        </w:tc>
      </w:tr>
      <w:tr w:rsidR="00C156E8" w:rsidRPr="00CC384C">
        <w:trPr>
          <w:trHeight w:val="669"/>
        </w:trPr>
        <w:tc>
          <w:tcPr>
            <w:tcW w:w="2268" w:type="dxa"/>
            <w:tcBorders>
              <w:bottom w:val="single" w:sz="4" w:space="0" w:color="auto"/>
            </w:tcBorders>
          </w:tcPr>
          <w:p w:rsidR="00C156E8" w:rsidRPr="00CC384C" w:rsidRDefault="00C156E8" w:rsidP="004F40EA">
            <w:pPr>
              <w:ind w:right="-57"/>
              <w:rPr>
                <w:rFonts w:hAnsi="ＭＳ ゴシック"/>
                <w:noProof/>
                <w:szCs w:val="22"/>
              </w:rPr>
            </w:pPr>
            <w:r w:rsidRPr="00CC384C">
              <w:rPr>
                <w:rFonts w:hAnsi="ＭＳ ゴシック" w:hint="eastAsia"/>
                <w:noProof/>
                <w:szCs w:val="22"/>
              </w:rPr>
              <w:t>船舶資格変更届照会情報</w:t>
            </w:r>
          </w:p>
        </w:tc>
        <w:tc>
          <w:tcPr>
            <w:tcW w:w="4536" w:type="dxa"/>
            <w:tcBorders>
              <w:bottom w:val="single" w:sz="4" w:space="0" w:color="auto"/>
            </w:tcBorders>
          </w:tcPr>
          <w:p w:rsidR="002B2E99" w:rsidRPr="00CC384C" w:rsidRDefault="002B2E99" w:rsidP="002B2E99">
            <w:pPr>
              <w:ind w:right="-57"/>
              <w:rPr>
                <w:rFonts w:hAnsi="ＭＳ ゴシック"/>
                <w:noProof/>
                <w:szCs w:val="22"/>
              </w:rPr>
            </w:pPr>
            <w:r w:rsidRPr="00CC384C">
              <w:rPr>
                <w:rFonts w:hAnsi="ＭＳ ゴシック" w:hint="eastAsia"/>
                <w:noProof/>
                <w:szCs w:val="22"/>
              </w:rPr>
              <w:t>以下の条件を満たす場合に出力</w:t>
            </w:r>
          </w:p>
          <w:p w:rsidR="002B2E99" w:rsidRPr="00CC384C" w:rsidRDefault="002B2E99" w:rsidP="002B2E99">
            <w:pPr>
              <w:ind w:right="-57"/>
              <w:rPr>
                <w:rFonts w:hAnsi="ＭＳ ゴシック"/>
                <w:noProof/>
                <w:szCs w:val="22"/>
              </w:rPr>
            </w:pPr>
            <w:r w:rsidRPr="00CC384C">
              <w:rPr>
                <w:rFonts w:hAnsi="ＭＳ ゴシック" w:hint="eastAsia"/>
                <w:noProof/>
                <w:szCs w:val="22"/>
              </w:rPr>
              <w:t>（１）税関利用者</w:t>
            </w:r>
            <w:r w:rsidR="001E5D99" w:rsidRPr="00CC384C">
              <w:rPr>
                <w:rFonts w:hAnsi="ＭＳ ゴシック" w:hint="eastAsia"/>
                <w:noProof/>
                <w:szCs w:val="22"/>
              </w:rPr>
              <w:t>以外</w:t>
            </w:r>
            <w:r w:rsidRPr="00CC384C">
              <w:rPr>
                <w:rFonts w:hAnsi="ＭＳ ゴシック" w:hint="eastAsia"/>
                <w:noProof/>
                <w:szCs w:val="22"/>
              </w:rPr>
              <w:t>の場合</w:t>
            </w:r>
          </w:p>
          <w:p w:rsidR="002B2E99" w:rsidRPr="00CC384C" w:rsidRDefault="002B2E99" w:rsidP="002B2E99">
            <w:pPr>
              <w:ind w:right="-57"/>
              <w:rPr>
                <w:rFonts w:hAnsi="ＭＳ ゴシック"/>
                <w:noProof/>
                <w:szCs w:val="22"/>
              </w:rPr>
            </w:pPr>
            <w:r w:rsidRPr="00CC384C">
              <w:rPr>
                <w:rFonts w:hAnsi="ＭＳ ゴシック" w:hint="eastAsia"/>
                <w:noProof/>
                <w:szCs w:val="22"/>
              </w:rPr>
              <w:t>（２）船舶の</w:t>
            </w:r>
            <w:r w:rsidR="00E37869" w:rsidRPr="00CC384C">
              <w:rPr>
                <w:rFonts w:hAnsi="ＭＳ ゴシック" w:hint="eastAsia"/>
                <w:noProof/>
                <w:szCs w:val="22"/>
              </w:rPr>
              <w:t>資格変更届情報を照会する</w:t>
            </w:r>
            <w:r w:rsidRPr="00CC384C">
              <w:rPr>
                <w:rFonts w:hAnsi="ＭＳ ゴシック" w:hint="eastAsia"/>
                <w:noProof/>
                <w:szCs w:val="22"/>
              </w:rPr>
              <w:t>場合</w:t>
            </w:r>
          </w:p>
          <w:p w:rsidR="002B2E99"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（３）照会種別コードに「Ａ：届出内容」が入力</w:t>
            </w:r>
          </w:p>
          <w:p w:rsidR="00C156E8"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されている場合</w:t>
            </w:r>
          </w:p>
        </w:tc>
        <w:tc>
          <w:tcPr>
            <w:tcW w:w="2268" w:type="dxa"/>
          </w:tcPr>
          <w:p w:rsidR="00C156E8" w:rsidRPr="00CC384C" w:rsidRDefault="00C156E8" w:rsidP="004F40EA">
            <w:pPr>
              <w:rPr>
                <w:rFonts w:hAnsi="ＭＳ ゴシック"/>
                <w:dstrike/>
                <w:szCs w:val="22"/>
              </w:rPr>
            </w:pPr>
            <w:r w:rsidRPr="00CC384C">
              <w:rPr>
                <w:rFonts w:hAnsi="ＭＳ ゴシック" w:hint="eastAsia"/>
                <w:szCs w:val="22"/>
              </w:rPr>
              <w:t>入力者</w:t>
            </w:r>
          </w:p>
        </w:tc>
      </w:tr>
      <w:tr w:rsidR="00C156E8" w:rsidRPr="00CC384C">
        <w:trPr>
          <w:trHeight w:val="669"/>
        </w:trPr>
        <w:tc>
          <w:tcPr>
            <w:tcW w:w="2268" w:type="dxa"/>
            <w:tcBorders>
              <w:top w:val="single" w:sz="6" w:space="0" w:color="auto"/>
              <w:left w:val="single" w:sz="6" w:space="0" w:color="auto"/>
              <w:bottom w:val="single" w:sz="4" w:space="0" w:color="auto"/>
              <w:right w:val="single" w:sz="6" w:space="0" w:color="auto"/>
            </w:tcBorders>
          </w:tcPr>
          <w:p w:rsidR="00C156E8" w:rsidRPr="00CC384C" w:rsidRDefault="00C156E8" w:rsidP="004F40EA">
            <w:pPr>
              <w:ind w:right="-57"/>
              <w:rPr>
                <w:rFonts w:hAnsi="ＭＳ ゴシック"/>
                <w:noProof/>
                <w:szCs w:val="22"/>
              </w:rPr>
            </w:pPr>
            <w:r w:rsidRPr="00CC384C">
              <w:rPr>
                <w:rFonts w:hAnsi="ＭＳ ゴシック" w:hint="eastAsia"/>
                <w:noProof/>
                <w:szCs w:val="22"/>
              </w:rPr>
              <w:t>航空機資格変更届照会情報</w:t>
            </w:r>
          </w:p>
        </w:tc>
        <w:tc>
          <w:tcPr>
            <w:tcW w:w="4536" w:type="dxa"/>
            <w:tcBorders>
              <w:top w:val="single" w:sz="6" w:space="0" w:color="auto"/>
              <w:left w:val="single" w:sz="6" w:space="0" w:color="auto"/>
              <w:bottom w:val="single" w:sz="4" w:space="0" w:color="auto"/>
              <w:right w:val="single" w:sz="6" w:space="0" w:color="auto"/>
            </w:tcBorders>
          </w:tcPr>
          <w:p w:rsidR="002B2E99" w:rsidRPr="00CC384C" w:rsidRDefault="002B2E99" w:rsidP="002B2E99">
            <w:pPr>
              <w:ind w:right="-57"/>
              <w:rPr>
                <w:rFonts w:hAnsi="ＭＳ ゴシック"/>
                <w:noProof/>
                <w:szCs w:val="22"/>
              </w:rPr>
            </w:pPr>
            <w:r w:rsidRPr="00CC384C">
              <w:rPr>
                <w:rFonts w:hAnsi="ＭＳ ゴシック" w:hint="eastAsia"/>
                <w:noProof/>
                <w:szCs w:val="22"/>
              </w:rPr>
              <w:t>以下の条件を満たす場合に出力</w:t>
            </w:r>
          </w:p>
          <w:p w:rsidR="002B2E99" w:rsidRPr="00CC384C" w:rsidRDefault="002B2E99" w:rsidP="002B2E99">
            <w:pPr>
              <w:ind w:right="-57"/>
              <w:rPr>
                <w:rFonts w:hAnsi="ＭＳ ゴシック"/>
                <w:noProof/>
                <w:szCs w:val="22"/>
              </w:rPr>
            </w:pPr>
            <w:r w:rsidRPr="00CC384C">
              <w:rPr>
                <w:rFonts w:hAnsi="ＭＳ ゴシック" w:hint="eastAsia"/>
                <w:noProof/>
                <w:szCs w:val="22"/>
              </w:rPr>
              <w:t>（１）税関利用者</w:t>
            </w:r>
            <w:r w:rsidR="001E5D99" w:rsidRPr="00CC384C">
              <w:rPr>
                <w:rFonts w:hAnsi="ＭＳ ゴシック" w:hint="eastAsia"/>
                <w:noProof/>
                <w:szCs w:val="22"/>
              </w:rPr>
              <w:t>以外</w:t>
            </w:r>
            <w:r w:rsidRPr="00CC384C">
              <w:rPr>
                <w:rFonts w:hAnsi="ＭＳ ゴシック" w:hint="eastAsia"/>
                <w:noProof/>
                <w:szCs w:val="22"/>
              </w:rPr>
              <w:t>の場合</w:t>
            </w:r>
          </w:p>
          <w:p w:rsidR="002B2E99" w:rsidRPr="00CC384C" w:rsidRDefault="002B2E99" w:rsidP="002B2E99">
            <w:pPr>
              <w:ind w:right="-57"/>
              <w:rPr>
                <w:rFonts w:hAnsi="ＭＳ ゴシック"/>
                <w:noProof/>
                <w:szCs w:val="22"/>
              </w:rPr>
            </w:pPr>
            <w:r w:rsidRPr="00CC384C">
              <w:rPr>
                <w:rFonts w:hAnsi="ＭＳ ゴシック" w:hint="eastAsia"/>
                <w:noProof/>
                <w:szCs w:val="22"/>
              </w:rPr>
              <w:t>（２）航空機の</w:t>
            </w:r>
            <w:r w:rsidR="00E37869" w:rsidRPr="00CC384C">
              <w:rPr>
                <w:rFonts w:hAnsi="ＭＳ ゴシック" w:hint="eastAsia"/>
                <w:noProof/>
                <w:szCs w:val="22"/>
              </w:rPr>
              <w:t>資格変更届情報を照会する</w:t>
            </w:r>
            <w:r w:rsidRPr="00CC384C">
              <w:rPr>
                <w:rFonts w:hAnsi="ＭＳ ゴシック" w:hint="eastAsia"/>
                <w:noProof/>
                <w:szCs w:val="22"/>
              </w:rPr>
              <w:t>場合</w:t>
            </w:r>
          </w:p>
          <w:p w:rsidR="002B2E99"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（３）照会種別コードに「Ａ：届出内容」が入力</w:t>
            </w:r>
          </w:p>
          <w:p w:rsidR="00C156E8" w:rsidRPr="00CC384C" w:rsidRDefault="002B2E99" w:rsidP="002B2E99">
            <w:pPr>
              <w:ind w:left="595" w:right="-57" w:hangingChars="300" w:hanging="595"/>
              <w:rPr>
                <w:rFonts w:hAnsi="ＭＳ ゴシック"/>
                <w:noProof/>
                <w:szCs w:val="22"/>
              </w:rPr>
            </w:pPr>
            <w:r w:rsidRPr="00CC384C">
              <w:rPr>
                <w:rFonts w:hAnsi="ＭＳ ゴシック" w:hint="eastAsia"/>
                <w:noProof/>
                <w:szCs w:val="22"/>
              </w:rPr>
              <w:t>されている場合</w:t>
            </w:r>
          </w:p>
        </w:tc>
        <w:tc>
          <w:tcPr>
            <w:tcW w:w="2268" w:type="dxa"/>
            <w:tcBorders>
              <w:top w:val="single" w:sz="6" w:space="0" w:color="auto"/>
              <w:left w:val="single" w:sz="6" w:space="0" w:color="auto"/>
              <w:bottom w:val="single" w:sz="6" w:space="0" w:color="auto"/>
              <w:right w:val="single" w:sz="6" w:space="0" w:color="auto"/>
            </w:tcBorders>
          </w:tcPr>
          <w:p w:rsidR="00C156E8" w:rsidRPr="00CC384C" w:rsidRDefault="00C156E8" w:rsidP="004F40EA">
            <w:pPr>
              <w:rPr>
                <w:rFonts w:hAnsi="ＭＳ ゴシック"/>
                <w:szCs w:val="22"/>
              </w:rPr>
            </w:pPr>
            <w:r w:rsidRPr="00CC384C">
              <w:rPr>
                <w:rFonts w:hAnsi="ＭＳ ゴシック" w:hint="eastAsia"/>
                <w:szCs w:val="22"/>
              </w:rPr>
              <w:t>入力者</w:t>
            </w:r>
          </w:p>
        </w:tc>
      </w:tr>
      <w:tr w:rsidR="00C15F89" w:rsidRPr="00CC384C">
        <w:trPr>
          <w:trHeight w:val="669"/>
        </w:trPr>
        <w:tc>
          <w:tcPr>
            <w:tcW w:w="2268" w:type="dxa"/>
            <w:tcBorders>
              <w:top w:val="single" w:sz="6" w:space="0" w:color="auto"/>
              <w:left w:val="single" w:sz="6" w:space="0" w:color="auto"/>
              <w:bottom w:val="single" w:sz="4" w:space="0" w:color="auto"/>
              <w:right w:val="single" w:sz="6" w:space="0" w:color="auto"/>
            </w:tcBorders>
          </w:tcPr>
          <w:p w:rsidR="00C15F89" w:rsidRPr="00CC384C" w:rsidRDefault="002B2E99" w:rsidP="003A367A">
            <w:pPr>
              <w:ind w:right="-57"/>
              <w:rPr>
                <w:rFonts w:hAnsi="ＭＳ ゴシック"/>
                <w:noProof/>
                <w:szCs w:val="22"/>
              </w:rPr>
            </w:pPr>
            <w:r w:rsidRPr="00CC384C">
              <w:rPr>
                <w:rFonts w:hAnsi="ＭＳ ゴシック" w:hint="eastAsia"/>
                <w:noProof/>
                <w:szCs w:val="22"/>
              </w:rPr>
              <w:t>船舶資格変更届履歴照会情報</w:t>
            </w:r>
          </w:p>
        </w:tc>
        <w:tc>
          <w:tcPr>
            <w:tcW w:w="4536" w:type="dxa"/>
            <w:tcBorders>
              <w:top w:val="single" w:sz="6" w:space="0" w:color="auto"/>
              <w:left w:val="single" w:sz="6" w:space="0" w:color="auto"/>
              <w:bottom w:val="single" w:sz="4" w:space="0" w:color="auto"/>
              <w:right w:val="single" w:sz="6" w:space="0" w:color="auto"/>
            </w:tcBorders>
          </w:tcPr>
          <w:p w:rsidR="002B2E99" w:rsidRPr="00CC384C" w:rsidRDefault="002B2E99" w:rsidP="002B2E99">
            <w:pPr>
              <w:ind w:right="-57"/>
              <w:rPr>
                <w:rFonts w:hAnsi="ＭＳ ゴシック"/>
                <w:noProof/>
                <w:szCs w:val="22"/>
              </w:rPr>
            </w:pPr>
            <w:r w:rsidRPr="00CC384C">
              <w:rPr>
                <w:rFonts w:hAnsi="ＭＳ ゴシック" w:hint="eastAsia"/>
                <w:noProof/>
                <w:szCs w:val="22"/>
              </w:rPr>
              <w:t>以下の条件を満たす場合に出力</w:t>
            </w:r>
          </w:p>
          <w:p w:rsidR="002B2E99" w:rsidRPr="00CC384C" w:rsidRDefault="002B2E99" w:rsidP="002B2E99">
            <w:pPr>
              <w:ind w:right="-57"/>
              <w:rPr>
                <w:rFonts w:hAnsi="ＭＳ ゴシック"/>
                <w:noProof/>
                <w:szCs w:val="22"/>
              </w:rPr>
            </w:pPr>
            <w:r w:rsidRPr="00CC384C">
              <w:rPr>
                <w:rFonts w:hAnsi="ＭＳ ゴシック" w:hint="eastAsia"/>
                <w:noProof/>
                <w:szCs w:val="22"/>
              </w:rPr>
              <w:t>（１）船舶の</w:t>
            </w:r>
            <w:r w:rsidR="00E37869" w:rsidRPr="00CC384C">
              <w:rPr>
                <w:rFonts w:hAnsi="ＭＳ ゴシック" w:hint="eastAsia"/>
                <w:noProof/>
                <w:szCs w:val="22"/>
              </w:rPr>
              <w:t>資格変更届情報を照会する</w:t>
            </w:r>
            <w:r w:rsidRPr="00CC384C">
              <w:rPr>
                <w:rFonts w:hAnsi="ＭＳ ゴシック" w:hint="eastAsia"/>
                <w:noProof/>
                <w:szCs w:val="22"/>
              </w:rPr>
              <w:t>場合</w:t>
            </w:r>
          </w:p>
          <w:p w:rsidR="00C15F89" w:rsidRPr="00CC384C" w:rsidRDefault="002B2E99" w:rsidP="002B2E99">
            <w:pPr>
              <w:ind w:right="-57"/>
              <w:rPr>
                <w:rFonts w:hAnsi="ＭＳ ゴシック"/>
                <w:noProof/>
                <w:szCs w:val="22"/>
              </w:rPr>
            </w:pPr>
            <w:r w:rsidRPr="00CC384C">
              <w:rPr>
                <w:rFonts w:hAnsi="ＭＳ ゴシック" w:hint="eastAsia"/>
                <w:noProof/>
                <w:szCs w:val="22"/>
              </w:rPr>
              <w:t>（２）照会種別コードに「Ｂ：履歴一覧」が入力されている場合</w:t>
            </w:r>
          </w:p>
        </w:tc>
        <w:tc>
          <w:tcPr>
            <w:tcW w:w="2268" w:type="dxa"/>
            <w:tcBorders>
              <w:top w:val="single" w:sz="6" w:space="0" w:color="auto"/>
              <w:left w:val="single" w:sz="6" w:space="0" w:color="auto"/>
              <w:bottom w:val="single" w:sz="6" w:space="0" w:color="auto"/>
              <w:right w:val="single" w:sz="6" w:space="0" w:color="auto"/>
            </w:tcBorders>
          </w:tcPr>
          <w:p w:rsidR="00C15F89" w:rsidRPr="00CC384C" w:rsidRDefault="00C15F89" w:rsidP="003A367A">
            <w:pPr>
              <w:rPr>
                <w:rFonts w:hAnsi="ＭＳ ゴシック"/>
                <w:szCs w:val="22"/>
              </w:rPr>
            </w:pPr>
            <w:r w:rsidRPr="00CC384C">
              <w:rPr>
                <w:rFonts w:hAnsi="ＭＳ ゴシック" w:hint="eastAsia"/>
                <w:szCs w:val="22"/>
              </w:rPr>
              <w:t>入力者</w:t>
            </w:r>
          </w:p>
        </w:tc>
      </w:tr>
    </w:tbl>
    <w:p w:rsidR="00C041A6" w:rsidRDefault="00C041A6" w:rsidP="005261CE">
      <w:pPr>
        <w:autoSpaceDE w:val="0"/>
        <w:autoSpaceDN w:val="0"/>
        <w:adjustRightInd w:val="0"/>
        <w:jc w:val="left"/>
      </w:pP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BF7AE2" w:rsidRPr="00CC384C" w:rsidTr="00043511">
        <w:trPr>
          <w:trHeight w:val="397"/>
        </w:trPr>
        <w:tc>
          <w:tcPr>
            <w:tcW w:w="2268" w:type="dxa"/>
            <w:vAlign w:val="center"/>
          </w:tcPr>
          <w:p w:rsidR="00BF7AE2" w:rsidRPr="00CC384C" w:rsidRDefault="00BF7AE2" w:rsidP="00043511">
            <w:pPr>
              <w:rPr>
                <w:rFonts w:hAnsi="ＭＳ ゴシック"/>
                <w:szCs w:val="22"/>
              </w:rPr>
            </w:pPr>
            <w:r w:rsidRPr="00CC384C">
              <w:rPr>
                <w:rFonts w:hAnsi="ＭＳ ゴシック" w:hint="eastAsia"/>
                <w:szCs w:val="22"/>
              </w:rPr>
              <w:lastRenderedPageBreak/>
              <w:t>情報名</w:t>
            </w:r>
          </w:p>
        </w:tc>
        <w:tc>
          <w:tcPr>
            <w:tcW w:w="4536" w:type="dxa"/>
            <w:vAlign w:val="center"/>
          </w:tcPr>
          <w:p w:rsidR="00BF7AE2" w:rsidRPr="00CC384C" w:rsidRDefault="00BF7AE2" w:rsidP="00043511">
            <w:pPr>
              <w:rPr>
                <w:rFonts w:hAnsi="ＭＳ ゴシック"/>
                <w:szCs w:val="22"/>
              </w:rPr>
            </w:pPr>
            <w:r w:rsidRPr="00CC384C">
              <w:rPr>
                <w:rFonts w:hAnsi="ＭＳ ゴシック" w:hint="eastAsia"/>
                <w:szCs w:val="22"/>
              </w:rPr>
              <w:t>出力条件</w:t>
            </w:r>
          </w:p>
        </w:tc>
        <w:tc>
          <w:tcPr>
            <w:tcW w:w="2268" w:type="dxa"/>
            <w:vAlign w:val="center"/>
          </w:tcPr>
          <w:p w:rsidR="00BF7AE2" w:rsidRPr="00CC384C" w:rsidRDefault="00BF7AE2" w:rsidP="00043511">
            <w:pPr>
              <w:rPr>
                <w:rFonts w:hAnsi="ＭＳ ゴシック"/>
                <w:szCs w:val="22"/>
              </w:rPr>
            </w:pPr>
            <w:r w:rsidRPr="00CC384C">
              <w:rPr>
                <w:rFonts w:hAnsi="ＭＳ ゴシック" w:hint="eastAsia"/>
                <w:szCs w:val="22"/>
              </w:rPr>
              <w:t>出力先</w:t>
            </w:r>
          </w:p>
        </w:tc>
      </w:tr>
      <w:tr w:rsidR="00BF7AE2" w:rsidRPr="00CC384C" w:rsidTr="00043511">
        <w:trPr>
          <w:trHeight w:val="669"/>
        </w:trPr>
        <w:tc>
          <w:tcPr>
            <w:tcW w:w="2268" w:type="dxa"/>
            <w:tcBorders>
              <w:bottom w:val="single" w:sz="4" w:space="0" w:color="auto"/>
            </w:tcBorders>
          </w:tcPr>
          <w:p w:rsidR="00BF7AE2" w:rsidRPr="00CC384C" w:rsidRDefault="00BF7AE2" w:rsidP="00043511">
            <w:pPr>
              <w:ind w:right="-57"/>
              <w:rPr>
                <w:rFonts w:hAnsi="ＭＳ ゴシック"/>
                <w:noProof/>
                <w:szCs w:val="22"/>
              </w:rPr>
            </w:pPr>
            <w:r w:rsidRPr="00CC384C">
              <w:rPr>
                <w:rFonts w:hAnsi="ＭＳ ゴシック" w:hint="eastAsia"/>
                <w:noProof/>
                <w:szCs w:val="22"/>
              </w:rPr>
              <w:t>船舶資格変更届照会情報（税関用）</w:t>
            </w:r>
          </w:p>
        </w:tc>
        <w:tc>
          <w:tcPr>
            <w:tcW w:w="4536" w:type="dxa"/>
            <w:tcBorders>
              <w:bottom w:val="single" w:sz="4" w:space="0" w:color="auto"/>
            </w:tcBorders>
          </w:tcPr>
          <w:p w:rsidR="00BF7AE2" w:rsidRPr="00CC384C" w:rsidRDefault="00BF7AE2" w:rsidP="00043511">
            <w:pPr>
              <w:ind w:right="-57"/>
              <w:rPr>
                <w:rFonts w:hAnsi="ＭＳ ゴシック"/>
                <w:noProof/>
                <w:szCs w:val="22"/>
              </w:rPr>
            </w:pPr>
            <w:r w:rsidRPr="00CC384C">
              <w:rPr>
                <w:rFonts w:hAnsi="ＭＳ ゴシック" w:hint="eastAsia"/>
                <w:noProof/>
                <w:szCs w:val="22"/>
              </w:rPr>
              <w:t>以下の条件を満たす場合に出力</w:t>
            </w:r>
          </w:p>
          <w:p w:rsidR="00BF7AE2" w:rsidRPr="00CC384C" w:rsidRDefault="00BF7AE2" w:rsidP="00043511">
            <w:pPr>
              <w:ind w:right="-57"/>
              <w:rPr>
                <w:rFonts w:hAnsi="ＭＳ ゴシック"/>
                <w:noProof/>
                <w:szCs w:val="22"/>
              </w:rPr>
            </w:pPr>
            <w:r w:rsidRPr="00CC384C">
              <w:rPr>
                <w:rFonts w:hAnsi="ＭＳ ゴシック" w:hint="eastAsia"/>
                <w:noProof/>
                <w:szCs w:val="22"/>
              </w:rPr>
              <w:t>（１）税関利用者の場合</w:t>
            </w:r>
          </w:p>
          <w:p w:rsidR="00BF7AE2" w:rsidRPr="00CC384C" w:rsidRDefault="00BF7AE2" w:rsidP="00043511">
            <w:pPr>
              <w:ind w:right="-57"/>
              <w:rPr>
                <w:rFonts w:hAnsi="ＭＳ ゴシック"/>
                <w:noProof/>
                <w:szCs w:val="22"/>
              </w:rPr>
            </w:pPr>
            <w:r w:rsidRPr="00CC384C">
              <w:rPr>
                <w:rFonts w:hAnsi="ＭＳ ゴシック" w:hint="eastAsia"/>
                <w:noProof/>
                <w:szCs w:val="22"/>
              </w:rPr>
              <w:t>（２）船舶の資格変更届情報を照会する場合</w:t>
            </w:r>
          </w:p>
          <w:p w:rsidR="00BF7AE2" w:rsidRPr="00CC384C" w:rsidRDefault="00BF7AE2" w:rsidP="00043511">
            <w:pPr>
              <w:ind w:left="595" w:right="-57" w:hangingChars="300" w:hanging="595"/>
              <w:rPr>
                <w:rFonts w:hAnsi="ＭＳ ゴシック"/>
                <w:noProof/>
                <w:szCs w:val="22"/>
              </w:rPr>
            </w:pPr>
            <w:r w:rsidRPr="00CC384C">
              <w:rPr>
                <w:rFonts w:hAnsi="ＭＳ ゴシック" w:hint="eastAsia"/>
                <w:noProof/>
                <w:szCs w:val="22"/>
              </w:rPr>
              <w:t>（３）照会種別コードに「Ａ：届出内容」が入力</w:t>
            </w:r>
          </w:p>
          <w:p w:rsidR="00BF7AE2" w:rsidRPr="00CC384C" w:rsidRDefault="00BF7AE2" w:rsidP="00043511">
            <w:pPr>
              <w:ind w:left="595" w:right="-57" w:hangingChars="300" w:hanging="595"/>
              <w:rPr>
                <w:rFonts w:hAnsi="ＭＳ ゴシック"/>
                <w:noProof/>
                <w:szCs w:val="22"/>
              </w:rPr>
            </w:pPr>
            <w:r w:rsidRPr="00CC384C">
              <w:rPr>
                <w:rFonts w:hAnsi="ＭＳ ゴシック" w:hint="eastAsia"/>
                <w:noProof/>
                <w:szCs w:val="22"/>
              </w:rPr>
              <w:t>されている場合</w:t>
            </w:r>
          </w:p>
        </w:tc>
        <w:tc>
          <w:tcPr>
            <w:tcW w:w="2268" w:type="dxa"/>
          </w:tcPr>
          <w:p w:rsidR="00BF7AE2" w:rsidRPr="00CC384C" w:rsidRDefault="00BF7AE2" w:rsidP="00043511">
            <w:pPr>
              <w:rPr>
                <w:rFonts w:hAnsi="ＭＳ ゴシック"/>
                <w:dstrike/>
                <w:szCs w:val="22"/>
              </w:rPr>
            </w:pPr>
            <w:r w:rsidRPr="00CC384C">
              <w:rPr>
                <w:rFonts w:hAnsi="ＭＳ ゴシック" w:hint="eastAsia"/>
                <w:szCs w:val="22"/>
              </w:rPr>
              <w:t>入力者</w:t>
            </w:r>
          </w:p>
        </w:tc>
      </w:tr>
    </w:tbl>
    <w:p w:rsidR="00BF7AE2" w:rsidRDefault="00BF7AE2" w:rsidP="005261CE">
      <w:pPr>
        <w:autoSpaceDE w:val="0"/>
        <w:autoSpaceDN w:val="0"/>
        <w:adjustRightInd w:val="0"/>
        <w:jc w:val="left"/>
      </w:pPr>
    </w:p>
    <w:p w:rsidR="00943B0D" w:rsidRPr="00CC384C" w:rsidRDefault="00DE7841" w:rsidP="005261CE">
      <w:pPr>
        <w:autoSpaceDE w:val="0"/>
        <w:autoSpaceDN w:val="0"/>
        <w:adjustRightInd w:val="0"/>
        <w:jc w:val="left"/>
      </w:pPr>
      <w:r w:rsidRPr="00CC384C">
        <w:rPr>
          <w:rFonts w:hint="eastAsia"/>
        </w:rPr>
        <w:t>７．特記事項</w:t>
      </w:r>
    </w:p>
    <w:p w:rsidR="00DE7841" w:rsidRPr="00CC384C" w:rsidRDefault="00DE7841" w:rsidP="00DE7841">
      <w:pPr>
        <w:autoSpaceDE w:val="0"/>
        <w:autoSpaceDN w:val="0"/>
        <w:adjustRightInd w:val="0"/>
        <w:ind w:firstLineChars="100" w:firstLine="198"/>
        <w:jc w:val="left"/>
      </w:pPr>
      <w:r w:rsidRPr="00CC384C">
        <w:rPr>
          <w:rFonts w:hint="eastAsia"/>
        </w:rPr>
        <w:t>（１）税関利用者以外は、税関がマニュアル交付時に登録した資格</w:t>
      </w:r>
      <w:r w:rsidR="005B3F2A" w:rsidRPr="00CC384C">
        <w:rPr>
          <w:rFonts w:hint="eastAsia"/>
        </w:rPr>
        <w:t>変更</w:t>
      </w:r>
      <w:r w:rsidRPr="00CC384C">
        <w:rPr>
          <w:rFonts w:hint="eastAsia"/>
        </w:rPr>
        <w:t>届情報を照会できない。</w:t>
      </w:r>
    </w:p>
    <w:p w:rsidR="006725CD" w:rsidRPr="00CC384C" w:rsidRDefault="00DE7841" w:rsidP="00DE7841">
      <w:pPr>
        <w:autoSpaceDE w:val="0"/>
        <w:autoSpaceDN w:val="0"/>
        <w:adjustRightInd w:val="0"/>
        <w:ind w:firstLineChars="100" w:firstLine="198"/>
        <w:jc w:val="left"/>
        <w:rPr>
          <w:rFonts w:hAnsi="ＭＳ ゴシック" w:cs="ＭＳ 明朝"/>
          <w:color w:val="000000"/>
          <w:kern w:val="0"/>
          <w:szCs w:val="22"/>
        </w:rPr>
      </w:pPr>
      <w:r w:rsidRPr="00CC384C">
        <w:rPr>
          <w:rFonts w:hAnsi="ＭＳ ゴシック" w:cs="ＭＳ 明朝" w:hint="eastAsia"/>
          <w:color w:val="000000"/>
          <w:kern w:val="0"/>
          <w:szCs w:val="22"/>
        </w:rPr>
        <w:t>（２）</w:t>
      </w:r>
      <w:r w:rsidR="006725CD" w:rsidRPr="00CC384C">
        <w:rPr>
          <w:rFonts w:hAnsi="ＭＳ ゴシック" w:cs="ＭＳ 明朝" w:hint="eastAsia"/>
          <w:color w:val="000000"/>
          <w:kern w:val="0"/>
          <w:szCs w:val="22"/>
        </w:rPr>
        <w:t>照会種別コードの入力パターンについて</w:t>
      </w:r>
    </w:p>
    <w:p w:rsidR="006725CD" w:rsidRPr="00BA481D" w:rsidRDefault="003A33C5" w:rsidP="003A33C5">
      <w:pPr>
        <w:autoSpaceDE w:val="0"/>
        <w:autoSpaceDN w:val="0"/>
        <w:adjustRightInd w:val="0"/>
        <w:ind w:firstLineChars="400" w:firstLine="794"/>
        <w:jc w:val="left"/>
        <w:rPr>
          <w:rFonts w:hAnsi="ＭＳ ゴシック" w:cs="ＭＳ 明朝"/>
          <w:color w:val="000000"/>
          <w:kern w:val="0"/>
          <w:szCs w:val="22"/>
        </w:rPr>
      </w:pPr>
      <w:r w:rsidRPr="00CC384C">
        <w:rPr>
          <w:rFonts w:hAnsi="ＭＳ ゴシック" w:cs="ＭＳ 明朝" w:hint="eastAsia"/>
          <w:color w:val="000000"/>
          <w:kern w:val="0"/>
          <w:szCs w:val="22"/>
        </w:rPr>
        <w:t>入力された船舶・航空機コードまた</w:t>
      </w:r>
      <w:r w:rsidR="008B4293" w:rsidRPr="00CC384C">
        <w:rPr>
          <w:rFonts w:hAnsi="ＭＳ ゴシック" w:cs="ＭＳ 明朝" w:hint="eastAsia"/>
          <w:color w:val="000000"/>
          <w:kern w:val="0"/>
          <w:szCs w:val="22"/>
        </w:rPr>
        <w:t>は</w:t>
      </w:r>
      <w:r w:rsidR="00CF57A3" w:rsidRPr="00BA481D">
        <w:rPr>
          <w:rFonts w:hint="eastAsia"/>
        </w:rPr>
        <w:t>届出受理番号</w:t>
      </w:r>
      <w:r w:rsidR="008B4293" w:rsidRPr="00BA481D">
        <w:rPr>
          <w:rFonts w:hAnsi="ＭＳ ゴシック" w:cs="ＭＳ 明朝" w:hint="eastAsia"/>
          <w:color w:val="000000"/>
          <w:kern w:val="0"/>
          <w:szCs w:val="22"/>
        </w:rPr>
        <w:t>から、照会可能な照会種別</w:t>
      </w:r>
      <w:r w:rsidR="006725CD" w:rsidRPr="00BA481D">
        <w:rPr>
          <w:rFonts w:hAnsi="ＭＳ ゴシック" w:cs="ＭＳ 明朝" w:hint="eastAsia"/>
          <w:color w:val="000000"/>
          <w:kern w:val="0"/>
          <w:szCs w:val="22"/>
        </w:rPr>
        <w:t>は以下のとおり。</w:t>
      </w:r>
    </w:p>
    <w:p w:rsidR="006725CD" w:rsidRPr="00CC384C" w:rsidRDefault="006725CD" w:rsidP="003A33C5">
      <w:pPr>
        <w:autoSpaceDE w:val="0"/>
        <w:autoSpaceDN w:val="0"/>
        <w:adjustRightInd w:val="0"/>
        <w:ind w:firstLineChars="400" w:firstLine="794"/>
        <w:jc w:val="left"/>
        <w:rPr>
          <w:rFonts w:hAnsi="ＭＳ ゴシック" w:cs="ＭＳ 明朝"/>
          <w:color w:val="000000"/>
          <w:kern w:val="0"/>
          <w:szCs w:val="22"/>
        </w:rPr>
      </w:pPr>
      <w:r w:rsidRPr="00BA481D">
        <w:rPr>
          <w:rFonts w:hAnsi="ＭＳ ゴシック" w:cs="ＭＳ 明朝" w:hint="eastAsia"/>
          <w:color w:val="000000"/>
          <w:kern w:val="0"/>
          <w:szCs w:val="22"/>
        </w:rPr>
        <w:t>○：照会可能　×：照会不可</w:t>
      </w:r>
    </w:p>
    <w:tbl>
      <w:tblPr>
        <w:tblW w:w="8283"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ayout w:type="fixed"/>
        <w:tblCellMar>
          <w:left w:w="99" w:type="dxa"/>
          <w:right w:w="99" w:type="dxa"/>
        </w:tblCellMar>
        <w:tblLook w:val="0000" w:firstRow="0" w:lastRow="0" w:firstColumn="0" w:lastColumn="0" w:noHBand="0" w:noVBand="0"/>
      </w:tblPr>
      <w:tblGrid>
        <w:gridCol w:w="2739"/>
        <w:gridCol w:w="2772"/>
        <w:gridCol w:w="2772"/>
      </w:tblGrid>
      <w:tr w:rsidR="006725CD" w:rsidRPr="00BA481D">
        <w:trPr>
          <w:trHeight w:val="210"/>
        </w:trPr>
        <w:tc>
          <w:tcPr>
            <w:tcW w:w="2739" w:type="dxa"/>
            <w:tcBorders>
              <w:tl2br w:val="single" w:sz="4" w:space="0" w:color="auto"/>
            </w:tcBorders>
            <w:shd w:val="clear" w:color="auto" w:fill="auto"/>
            <w:vAlign w:val="center"/>
          </w:tcPr>
          <w:p w:rsidR="006725CD" w:rsidRPr="00BA481D" w:rsidRDefault="006725CD" w:rsidP="006725CD">
            <w:pPr>
              <w:widowControl/>
              <w:ind w:firstLineChars="705" w:firstLine="1399"/>
              <w:rPr>
                <w:rFonts w:hAnsi="ＭＳ ゴシック" w:cs="ＭＳ Ｐゴシック"/>
                <w:kern w:val="0"/>
                <w:szCs w:val="22"/>
              </w:rPr>
            </w:pPr>
            <w:r w:rsidRPr="00CC384C">
              <w:rPr>
                <w:rFonts w:hAnsi="ＭＳ ゴシック" w:cs="ＭＳ Ｐゴシック" w:hint="eastAsia"/>
                <w:kern w:val="0"/>
                <w:szCs w:val="22"/>
              </w:rPr>
              <w:t xml:space="preserve">　　　</w:t>
            </w:r>
            <w:r w:rsidRPr="00BA481D">
              <w:rPr>
                <w:rFonts w:hAnsi="ＭＳ ゴシック" w:cs="ＭＳ Ｐゴシック" w:hint="eastAsia"/>
                <w:kern w:val="0"/>
                <w:szCs w:val="22"/>
              </w:rPr>
              <w:t>入力</w:t>
            </w:r>
          </w:p>
          <w:p w:rsidR="006725CD" w:rsidRPr="00BA481D" w:rsidRDefault="006725CD" w:rsidP="00220320">
            <w:pPr>
              <w:widowControl/>
              <w:rPr>
                <w:rFonts w:hAnsi="ＭＳ ゴシック" w:cs="ＭＳ Ｐゴシック"/>
                <w:kern w:val="0"/>
                <w:szCs w:val="22"/>
              </w:rPr>
            </w:pPr>
            <w:r w:rsidRPr="00BA481D">
              <w:rPr>
                <w:rFonts w:hAnsi="ＭＳ ゴシック" w:cs="ＭＳ Ｐゴシック" w:hint="eastAsia"/>
                <w:kern w:val="0"/>
                <w:szCs w:val="22"/>
              </w:rPr>
              <w:t>照会種別</w:t>
            </w:r>
          </w:p>
        </w:tc>
        <w:tc>
          <w:tcPr>
            <w:tcW w:w="2772" w:type="dxa"/>
            <w:shd w:val="clear" w:color="auto" w:fill="auto"/>
            <w:noWrap/>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船舶・航空機コード</w:t>
            </w:r>
          </w:p>
        </w:tc>
        <w:tc>
          <w:tcPr>
            <w:tcW w:w="2772" w:type="dxa"/>
            <w:shd w:val="clear" w:color="auto" w:fill="auto"/>
            <w:vAlign w:val="center"/>
          </w:tcPr>
          <w:p w:rsidR="006725CD" w:rsidRPr="00BA481D" w:rsidRDefault="00CF57A3" w:rsidP="00220320">
            <w:pPr>
              <w:widowControl/>
              <w:jc w:val="center"/>
              <w:rPr>
                <w:rFonts w:hAnsi="ＭＳ ゴシック" w:cs="ＭＳ Ｐゴシック"/>
                <w:kern w:val="0"/>
                <w:szCs w:val="22"/>
              </w:rPr>
            </w:pPr>
            <w:r w:rsidRPr="00BA481D">
              <w:rPr>
                <w:rFonts w:hint="eastAsia"/>
              </w:rPr>
              <w:t>届出受理番号</w:t>
            </w:r>
          </w:p>
        </w:tc>
      </w:tr>
      <w:tr w:rsidR="006725CD" w:rsidRPr="00BA481D">
        <w:trPr>
          <w:trHeight w:val="627"/>
        </w:trPr>
        <w:tc>
          <w:tcPr>
            <w:tcW w:w="2739" w:type="dxa"/>
            <w:shd w:val="clear" w:color="auto" w:fill="auto"/>
            <w:noWrap/>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届出内容</w:t>
            </w:r>
          </w:p>
        </w:tc>
        <w:tc>
          <w:tcPr>
            <w:tcW w:w="2772" w:type="dxa"/>
            <w:shd w:val="clear" w:color="auto" w:fill="auto"/>
            <w:noWrap/>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w:t>
            </w:r>
            <w:r w:rsidR="008723B3" w:rsidRPr="00BA481D">
              <w:rPr>
                <w:rFonts w:hint="eastAsia"/>
                <w:vertAlign w:val="superscript"/>
              </w:rPr>
              <w:t>*</w:t>
            </w:r>
            <w:r w:rsidR="000F0CCD" w:rsidRPr="00BA481D">
              <w:rPr>
                <w:rFonts w:hint="eastAsia"/>
                <w:vertAlign w:val="superscript"/>
              </w:rPr>
              <w:t>2</w:t>
            </w:r>
          </w:p>
        </w:tc>
        <w:tc>
          <w:tcPr>
            <w:tcW w:w="2772" w:type="dxa"/>
            <w:shd w:val="clear" w:color="auto" w:fill="auto"/>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w:t>
            </w:r>
          </w:p>
        </w:tc>
      </w:tr>
      <w:tr w:rsidR="006725CD" w:rsidRPr="00BA481D">
        <w:trPr>
          <w:trHeight w:hRule="exact" w:val="658"/>
        </w:trPr>
        <w:tc>
          <w:tcPr>
            <w:tcW w:w="2739" w:type="dxa"/>
            <w:shd w:val="clear" w:color="auto" w:fill="auto"/>
            <w:noWrap/>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履歴一覧</w:t>
            </w:r>
          </w:p>
        </w:tc>
        <w:tc>
          <w:tcPr>
            <w:tcW w:w="2772" w:type="dxa"/>
            <w:shd w:val="clear" w:color="auto" w:fill="auto"/>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w:t>
            </w:r>
          </w:p>
        </w:tc>
        <w:tc>
          <w:tcPr>
            <w:tcW w:w="2772" w:type="dxa"/>
            <w:shd w:val="clear" w:color="auto" w:fill="auto"/>
            <w:vAlign w:val="center"/>
          </w:tcPr>
          <w:p w:rsidR="006725CD" w:rsidRPr="00BA481D" w:rsidRDefault="006725CD" w:rsidP="00220320">
            <w:pPr>
              <w:widowControl/>
              <w:jc w:val="center"/>
              <w:rPr>
                <w:rFonts w:hAnsi="ＭＳ ゴシック" w:cs="ＭＳ Ｐゴシック"/>
                <w:kern w:val="0"/>
                <w:szCs w:val="22"/>
              </w:rPr>
            </w:pPr>
            <w:r w:rsidRPr="00BA481D">
              <w:rPr>
                <w:rFonts w:hAnsi="ＭＳ ゴシック" w:cs="ＭＳ Ｐゴシック" w:hint="eastAsia"/>
                <w:kern w:val="0"/>
                <w:szCs w:val="22"/>
              </w:rPr>
              <w:t>×</w:t>
            </w:r>
          </w:p>
        </w:tc>
      </w:tr>
    </w:tbl>
    <w:p w:rsidR="003A33C5" w:rsidRDefault="003A33C5" w:rsidP="003A33C5">
      <w:pPr>
        <w:autoSpaceDE w:val="0"/>
        <w:autoSpaceDN w:val="0"/>
        <w:adjustRightInd w:val="0"/>
        <w:ind w:leftChars="250" w:left="1595" w:hangingChars="554" w:hanging="1099"/>
        <w:jc w:val="left"/>
      </w:pPr>
      <w:r w:rsidRPr="00BA481D">
        <w:rPr>
          <w:rFonts w:hint="eastAsia"/>
        </w:rPr>
        <w:t xml:space="preserve">　　（＊</w:t>
      </w:r>
      <w:r w:rsidR="000F0CCD" w:rsidRPr="00BA481D">
        <w:rPr>
          <w:rFonts w:hint="eastAsia"/>
        </w:rPr>
        <w:t>２</w:t>
      </w:r>
      <w:r w:rsidRPr="00BA481D">
        <w:rPr>
          <w:rFonts w:hint="eastAsia"/>
        </w:rPr>
        <w:t>）</w:t>
      </w:r>
      <w:r w:rsidR="008723B3" w:rsidRPr="00BA481D">
        <w:rPr>
          <w:rFonts w:hAnsi="ＭＳ ゴシック" w:cs="ＭＳ Ｐゴシック" w:hint="eastAsia"/>
          <w:kern w:val="0"/>
          <w:szCs w:val="22"/>
        </w:rPr>
        <w:t>船舶・航空機コード</w:t>
      </w:r>
      <w:r w:rsidR="008723B3" w:rsidRPr="00BA481D">
        <w:rPr>
          <w:rFonts w:hint="eastAsia"/>
        </w:rPr>
        <w:t>をキーに</w:t>
      </w:r>
      <w:r w:rsidR="002F2207" w:rsidRPr="00BA481D">
        <w:rPr>
          <w:rFonts w:hint="eastAsia"/>
        </w:rPr>
        <w:t>資格変更届情報の</w:t>
      </w:r>
      <w:r w:rsidRPr="00BA481D">
        <w:rPr>
          <w:rFonts w:hint="eastAsia"/>
        </w:rPr>
        <w:t>届出内容を照会する場合は、</w:t>
      </w:r>
      <w:r w:rsidR="008F4D78" w:rsidRPr="00BA481D">
        <w:rPr>
          <w:rFonts w:hint="eastAsia"/>
        </w:rPr>
        <w:t>最後に交付された</w:t>
      </w:r>
      <w:r w:rsidRPr="00BA481D">
        <w:rPr>
          <w:rFonts w:hint="eastAsia"/>
        </w:rPr>
        <w:t>届</w:t>
      </w:r>
      <w:r w:rsidR="00CF57A3" w:rsidRPr="00BA481D">
        <w:rPr>
          <w:rFonts w:hint="eastAsia"/>
        </w:rPr>
        <w:t>出</w:t>
      </w:r>
      <w:r w:rsidRPr="00BA481D">
        <w:rPr>
          <w:rFonts w:hint="eastAsia"/>
        </w:rPr>
        <w:t>受理番号に係る届出内容を照会可能とする。</w:t>
      </w:r>
    </w:p>
    <w:p w:rsidR="003A33C5" w:rsidRPr="00943B0D" w:rsidRDefault="003A33C5" w:rsidP="006725CD">
      <w:pPr>
        <w:autoSpaceDE w:val="0"/>
        <w:autoSpaceDN w:val="0"/>
        <w:adjustRightInd w:val="0"/>
        <w:jc w:val="left"/>
      </w:pPr>
    </w:p>
    <w:sectPr w:rsidR="003A33C5" w:rsidRPr="00943B0D" w:rsidSect="00320C3E">
      <w:footerReference w:type="defaul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5A1" w:rsidRDefault="00DE45A1">
      <w:r>
        <w:separator/>
      </w:r>
    </w:p>
  </w:endnote>
  <w:endnote w:type="continuationSeparator" w:id="0">
    <w:p w:rsidR="00DE45A1" w:rsidRDefault="00DE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849" w:rsidRDefault="00182E80" w:rsidP="007E3A62">
    <w:pPr>
      <w:pStyle w:val="a4"/>
      <w:jc w:val="center"/>
      <w:rPr>
        <w:rStyle w:val="a5"/>
      </w:rPr>
    </w:pPr>
    <w:r>
      <w:rPr>
        <w:rStyle w:val="a5"/>
        <w:rFonts w:hAnsi="ＭＳ ゴシック" w:hint="eastAsia"/>
        <w:szCs w:val="22"/>
      </w:rPr>
      <w:t>1108</w:t>
    </w:r>
    <w:r w:rsidR="00DD0FEA">
      <w:rPr>
        <w:rStyle w:val="a5"/>
        <w:rFonts w:hAnsi="ＭＳ ゴシック" w:hint="eastAsia"/>
        <w:szCs w:val="22"/>
      </w:rPr>
      <w:t>-01-</w:t>
    </w:r>
    <w:ins w:id="6" w:author="kawanasn" w:date="2007-12-27T14:33:00Z">
      <w:r w:rsidR="00DD0FEA">
        <w:rPr>
          <w:rStyle w:val="a5"/>
        </w:rPr>
        <w:fldChar w:fldCharType="begin"/>
      </w:r>
      <w:r w:rsidR="00DD0FEA">
        <w:rPr>
          <w:rStyle w:val="a5"/>
        </w:rPr>
        <w:instrText xml:space="preserve"> PAGE </w:instrText>
      </w:r>
    </w:ins>
    <w:r w:rsidR="00DD0FEA">
      <w:rPr>
        <w:rStyle w:val="a5"/>
      </w:rPr>
      <w:fldChar w:fldCharType="separate"/>
    </w:r>
    <w:r w:rsidR="00640289">
      <w:rPr>
        <w:rStyle w:val="a5"/>
        <w:noProof/>
      </w:rPr>
      <w:t>1</w:t>
    </w:r>
    <w:ins w:id="7" w:author="kawanasn" w:date="2007-12-27T14:33:00Z">
      <w:r w:rsidR="00DD0FEA">
        <w:rPr>
          <w:rStyle w:val="a5"/>
        </w:rPr>
        <w:fldChar w:fldCharType="end"/>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5A1" w:rsidRDefault="00DE45A1">
      <w:r>
        <w:separator/>
      </w:r>
    </w:p>
  </w:footnote>
  <w:footnote w:type="continuationSeparator" w:id="0">
    <w:p w:rsidR="00DE45A1" w:rsidRDefault="00DE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hint="eastAsia"/>
      </w:rPr>
    </w:lvl>
  </w:abstractNum>
  <w:abstractNum w:abstractNumId="1" w15:restartNumberingAfterBreak="0">
    <w:nsid w:val="221E0BD0"/>
    <w:multiLevelType w:val="singleLevel"/>
    <w:tmpl w:val="C75CB396"/>
    <w:lvl w:ilvl="0">
      <w:start w:val="1"/>
      <w:numFmt w:val="decimalFullWidth"/>
      <w:lvlText w:val="（%1）"/>
      <w:lvlJc w:val="left"/>
      <w:pPr>
        <w:tabs>
          <w:tab w:val="num" w:pos="600"/>
        </w:tabs>
        <w:ind w:left="600" w:hanging="600"/>
      </w:pPr>
      <w:rPr>
        <w:rFonts w:hint="eastAsia"/>
      </w:rPr>
    </w:lvl>
  </w:abstractNum>
  <w:abstractNum w:abstractNumId="2"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lang w:val="en-US"/>
      </w:rPr>
    </w:lvl>
  </w:abstractNum>
  <w:abstractNum w:abstractNumId="3" w15:restartNumberingAfterBreak="0">
    <w:nsid w:val="365F0B3B"/>
    <w:multiLevelType w:val="singleLevel"/>
    <w:tmpl w:val="FDE6E620"/>
    <w:lvl w:ilvl="0">
      <w:start w:val="1"/>
      <w:numFmt w:val="decimalEnclosedCircle"/>
      <w:lvlText w:val="%1"/>
      <w:lvlJc w:val="left"/>
      <w:pPr>
        <w:tabs>
          <w:tab w:val="num" w:pos="1410"/>
        </w:tabs>
        <w:ind w:left="1410" w:hanging="210"/>
      </w:pPr>
      <w:rPr>
        <w:rFonts w:hint="eastAsia"/>
      </w:rPr>
    </w:lvl>
  </w:abstractNum>
  <w:abstractNum w:abstractNumId="4" w15:restartNumberingAfterBreak="0">
    <w:nsid w:val="46DE05E0"/>
    <w:multiLevelType w:val="singleLevel"/>
    <w:tmpl w:val="2528DEF8"/>
    <w:lvl w:ilvl="0">
      <w:start w:val="1"/>
      <w:numFmt w:val="decimalEnclosedCircle"/>
      <w:lvlText w:val="%1"/>
      <w:lvlJc w:val="left"/>
      <w:pPr>
        <w:tabs>
          <w:tab w:val="num" w:pos="795"/>
        </w:tabs>
        <w:ind w:left="795" w:hanging="195"/>
      </w:pPr>
      <w:rPr>
        <w:rFonts w:hint="eastAsia"/>
      </w:rPr>
    </w:lvl>
  </w:abstractNum>
  <w:abstractNum w:abstractNumId="5" w15:restartNumberingAfterBreak="0">
    <w:nsid w:val="485A5E1B"/>
    <w:multiLevelType w:val="multilevel"/>
    <w:tmpl w:val="B2B07F6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4"/>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numFmt w:val="none"/>
      <w:pStyle w:val="4"/>
      <w:lvlText w:val=""/>
      <w:lvlJc w:val="left"/>
      <w:pPr>
        <w:tabs>
          <w:tab w:val="num" w:pos="360"/>
        </w:tabs>
      </w:p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6" w15:restartNumberingAfterBreak="0">
    <w:nsid w:val="4D655A1F"/>
    <w:multiLevelType w:val="singleLevel"/>
    <w:tmpl w:val="5F26C282"/>
    <w:lvl w:ilvl="0">
      <w:start w:val="1"/>
      <w:numFmt w:val="decimalFullWidth"/>
      <w:lvlText w:val="（%1）"/>
      <w:lvlJc w:val="left"/>
      <w:pPr>
        <w:tabs>
          <w:tab w:val="num" w:pos="600"/>
        </w:tabs>
        <w:ind w:left="600" w:hanging="600"/>
      </w:pPr>
      <w:rPr>
        <w:rFonts w:hint="eastAsia"/>
      </w:rPr>
    </w:lvl>
  </w:abstractNum>
  <w:abstractNum w:abstractNumId="7"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hint="default"/>
      </w:rPr>
    </w:lvl>
    <w:lvl w:ilvl="1" w:tplc="04090017" w:tentative="1">
      <w:start w:val="1"/>
      <w:numFmt w:val="aiueoFullWidth"/>
      <w:lvlText w:val="(%2)"/>
      <w:lvlJc w:val="left"/>
      <w:pPr>
        <w:tabs>
          <w:tab w:val="num" w:pos="905"/>
        </w:tabs>
        <w:ind w:left="905" w:hanging="420"/>
      </w:pPr>
    </w:lvl>
    <w:lvl w:ilvl="2" w:tplc="04090011" w:tentative="1">
      <w:start w:val="1"/>
      <w:numFmt w:val="decimalEnclosedCircle"/>
      <w:lvlText w:val="%3"/>
      <w:lvlJc w:val="left"/>
      <w:pPr>
        <w:tabs>
          <w:tab w:val="num" w:pos="1325"/>
        </w:tabs>
        <w:ind w:left="1325" w:hanging="420"/>
      </w:pPr>
    </w:lvl>
    <w:lvl w:ilvl="3" w:tplc="0409000F" w:tentative="1">
      <w:start w:val="1"/>
      <w:numFmt w:val="decimal"/>
      <w:lvlText w:val="%4."/>
      <w:lvlJc w:val="left"/>
      <w:pPr>
        <w:tabs>
          <w:tab w:val="num" w:pos="1745"/>
        </w:tabs>
        <w:ind w:left="1745" w:hanging="420"/>
      </w:pPr>
    </w:lvl>
    <w:lvl w:ilvl="4" w:tplc="04090017" w:tentative="1">
      <w:start w:val="1"/>
      <w:numFmt w:val="aiueoFullWidth"/>
      <w:lvlText w:val="(%5)"/>
      <w:lvlJc w:val="left"/>
      <w:pPr>
        <w:tabs>
          <w:tab w:val="num" w:pos="2165"/>
        </w:tabs>
        <w:ind w:left="2165" w:hanging="420"/>
      </w:pPr>
    </w:lvl>
    <w:lvl w:ilvl="5" w:tplc="04090011" w:tentative="1">
      <w:start w:val="1"/>
      <w:numFmt w:val="decimalEnclosedCircle"/>
      <w:lvlText w:val="%6"/>
      <w:lvlJc w:val="left"/>
      <w:pPr>
        <w:tabs>
          <w:tab w:val="num" w:pos="2585"/>
        </w:tabs>
        <w:ind w:left="2585" w:hanging="420"/>
      </w:pPr>
    </w:lvl>
    <w:lvl w:ilvl="6" w:tplc="0409000F" w:tentative="1">
      <w:start w:val="1"/>
      <w:numFmt w:val="decimal"/>
      <w:lvlText w:val="%7."/>
      <w:lvlJc w:val="left"/>
      <w:pPr>
        <w:tabs>
          <w:tab w:val="num" w:pos="3005"/>
        </w:tabs>
        <w:ind w:left="3005" w:hanging="420"/>
      </w:pPr>
    </w:lvl>
    <w:lvl w:ilvl="7" w:tplc="04090017" w:tentative="1">
      <w:start w:val="1"/>
      <w:numFmt w:val="aiueoFullWidth"/>
      <w:lvlText w:val="(%8)"/>
      <w:lvlJc w:val="left"/>
      <w:pPr>
        <w:tabs>
          <w:tab w:val="num" w:pos="3425"/>
        </w:tabs>
        <w:ind w:left="3425" w:hanging="420"/>
      </w:pPr>
    </w:lvl>
    <w:lvl w:ilvl="8" w:tplc="04090011" w:tentative="1">
      <w:start w:val="1"/>
      <w:numFmt w:val="decimalEnclosedCircle"/>
      <w:lvlText w:val="%9"/>
      <w:lvlJc w:val="left"/>
      <w:pPr>
        <w:tabs>
          <w:tab w:val="num" w:pos="3845"/>
        </w:tabs>
        <w:ind w:left="3845" w:hanging="420"/>
      </w:pPr>
    </w:lvl>
  </w:abstractNum>
  <w:abstractNum w:abstractNumId="8" w15:restartNumberingAfterBreak="0">
    <w:nsid w:val="58951F6F"/>
    <w:multiLevelType w:val="singleLevel"/>
    <w:tmpl w:val="1A861120"/>
    <w:lvl w:ilvl="0">
      <w:start w:val="1"/>
      <w:numFmt w:val="decimalFullWidth"/>
      <w:lvlText w:val="（%1）"/>
      <w:lvlJc w:val="left"/>
      <w:pPr>
        <w:tabs>
          <w:tab w:val="num" w:pos="600"/>
        </w:tabs>
        <w:ind w:left="600" w:hanging="600"/>
      </w:pPr>
      <w:rPr>
        <w:rFonts w:hint="eastAsia"/>
      </w:rPr>
    </w:lvl>
  </w:abstractNum>
  <w:abstractNum w:abstractNumId="9" w15:restartNumberingAfterBreak="0">
    <w:nsid w:val="64695F1B"/>
    <w:multiLevelType w:val="singleLevel"/>
    <w:tmpl w:val="A3ECFF24"/>
    <w:lvl w:ilvl="0">
      <w:start w:val="1"/>
      <w:numFmt w:val="irohaFullWidth"/>
      <w:lvlText w:val="（%1）"/>
      <w:lvlJc w:val="left"/>
      <w:pPr>
        <w:tabs>
          <w:tab w:val="num" w:pos="1200"/>
        </w:tabs>
        <w:ind w:left="1200" w:hanging="600"/>
      </w:pPr>
      <w:rPr>
        <w:rFonts w:hint="eastAsia"/>
      </w:rPr>
    </w:lvl>
  </w:abstractNum>
  <w:num w:numId="1">
    <w:abstractNumId w:val="8"/>
  </w:num>
  <w:num w:numId="2">
    <w:abstractNumId w:val="4"/>
  </w:num>
  <w:num w:numId="3">
    <w:abstractNumId w:val="1"/>
  </w:num>
  <w:num w:numId="4">
    <w:abstractNumId w:val="6"/>
  </w:num>
  <w:num w:numId="5">
    <w:abstractNumId w:val="9"/>
  </w:num>
  <w:num w:numId="6">
    <w:abstractNumId w:val="0"/>
  </w:num>
  <w:num w:numId="7">
    <w:abstractNumId w:val="2"/>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trackRevisions/>
  <w:doNotTrackMoves/>
  <w:doNotTrackFormatting/>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990"/>
    <w:rsid w:val="00013AD1"/>
    <w:rsid w:val="0002466C"/>
    <w:rsid w:val="00050907"/>
    <w:rsid w:val="000573B1"/>
    <w:rsid w:val="00057FE6"/>
    <w:rsid w:val="00066CCC"/>
    <w:rsid w:val="00067F85"/>
    <w:rsid w:val="0008765D"/>
    <w:rsid w:val="00090E13"/>
    <w:rsid w:val="000C3436"/>
    <w:rsid w:val="000C7F24"/>
    <w:rsid w:val="000D188D"/>
    <w:rsid w:val="000D1E80"/>
    <w:rsid w:val="000D274E"/>
    <w:rsid w:val="000E5638"/>
    <w:rsid w:val="000F0CCD"/>
    <w:rsid w:val="000F1527"/>
    <w:rsid w:val="000F1F80"/>
    <w:rsid w:val="000F6C63"/>
    <w:rsid w:val="000F7F53"/>
    <w:rsid w:val="00102C8D"/>
    <w:rsid w:val="00105C75"/>
    <w:rsid w:val="00112E61"/>
    <w:rsid w:val="00142EF0"/>
    <w:rsid w:val="00151E6B"/>
    <w:rsid w:val="00152C72"/>
    <w:rsid w:val="001548C2"/>
    <w:rsid w:val="00156F6D"/>
    <w:rsid w:val="001575B4"/>
    <w:rsid w:val="0016081E"/>
    <w:rsid w:val="0017187F"/>
    <w:rsid w:val="001731E4"/>
    <w:rsid w:val="00182E80"/>
    <w:rsid w:val="00194316"/>
    <w:rsid w:val="001952D7"/>
    <w:rsid w:val="001D26D7"/>
    <w:rsid w:val="001E546E"/>
    <w:rsid w:val="001E5D99"/>
    <w:rsid w:val="001E726B"/>
    <w:rsid w:val="001F0976"/>
    <w:rsid w:val="001F5E3B"/>
    <w:rsid w:val="00204B60"/>
    <w:rsid w:val="00206CC1"/>
    <w:rsid w:val="00210CA5"/>
    <w:rsid w:val="00217453"/>
    <w:rsid w:val="00220320"/>
    <w:rsid w:val="00222AC3"/>
    <w:rsid w:val="00231331"/>
    <w:rsid w:val="00232ABD"/>
    <w:rsid w:val="00233E85"/>
    <w:rsid w:val="00235026"/>
    <w:rsid w:val="002359A5"/>
    <w:rsid w:val="00244513"/>
    <w:rsid w:val="00246B3B"/>
    <w:rsid w:val="00261F2B"/>
    <w:rsid w:val="002656AA"/>
    <w:rsid w:val="00267EE7"/>
    <w:rsid w:val="00272343"/>
    <w:rsid w:val="00273A14"/>
    <w:rsid w:val="0027622F"/>
    <w:rsid w:val="002815F8"/>
    <w:rsid w:val="00290D95"/>
    <w:rsid w:val="0029248B"/>
    <w:rsid w:val="00294CEE"/>
    <w:rsid w:val="00296C57"/>
    <w:rsid w:val="002979DE"/>
    <w:rsid w:val="002A7B52"/>
    <w:rsid w:val="002B092A"/>
    <w:rsid w:val="002B2E99"/>
    <w:rsid w:val="002C3899"/>
    <w:rsid w:val="002C6AEB"/>
    <w:rsid w:val="002D1328"/>
    <w:rsid w:val="002D4616"/>
    <w:rsid w:val="002D6A27"/>
    <w:rsid w:val="002D72F1"/>
    <w:rsid w:val="002E72FB"/>
    <w:rsid w:val="002F2207"/>
    <w:rsid w:val="002F44C1"/>
    <w:rsid w:val="002F71D5"/>
    <w:rsid w:val="00300E5A"/>
    <w:rsid w:val="00320108"/>
    <w:rsid w:val="00320C3E"/>
    <w:rsid w:val="00323308"/>
    <w:rsid w:val="0032411E"/>
    <w:rsid w:val="00325645"/>
    <w:rsid w:val="00326C28"/>
    <w:rsid w:val="0034087E"/>
    <w:rsid w:val="00351546"/>
    <w:rsid w:val="0035175C"/>
    <w:rsid w:val="00367BBB"/>
    <w:rsid w:val="00383614"/>
    <w:rsid w:val="00396278"/>
    <w:rsid w:val="003A1B5D"/>
    <w:rsid w:val="003A33C5"/>
    <w:rsid w:val="003A367A"/>
    <w:rsid w:val="003A3D67"/>
    <w:rsid w:val="003A3FB0"/>
    <w:rsid w:val="003A6D77"/>
    <w:rsid w:val="003C4EB7"/>
    <w:rsid w:val="003D4744"/>
    <w:rsid w:val="003E1BFD"/>
    <w:rsid w:val="00401C72"/>
    <w:rsid w:val="00414E90"/>
    <w:rsid w:val="0041796F"/>
    <w:rsid w:val="0042626A"/>
    <w:rsid w:val="00430E83"/>
    <w:rsid w:val="004372ED"/>
    <w:rsid w:val="00444E39"/>
    <w:rsid w:val="00476907"/>
    <w:rsid w:val="0048395B"/>
    <w:rsid w:val="0049599E"/>
    <w:rsid w:val="004A189A"/>
    <w:rsid w:val="004A7B10"/>
    <w:rsid w:val="004B434C"/>
    <w:rsid w:val="004B7760"/>
    <w:rsid w:val="004C3D71"/>
    <w:rsid w:val="004E3A19"/>
    <w:rsid w:val="004F40EA"/>
    <w:rsid w:val="0050055C"/>
    <w:rsid w:val="0051266C"/>
    <w:rsid w:val="00514A85"/>
    <w:rsid w:val="00516587"/>
    <w:rsid w:val="005261CE"/>
    <w:rsid w:val="005319B9"/>
    <w:rsid w:val="005321D6"/>
    <w:rsid w:val="0053559C"/>
    <w:rsid w:val="00541F93"/>
    <w:rsid w:val="0056149A"/>
    <w:rsid w:val="00562872"/>
    <w:rsid w:val="0056410C"/>
    <w:rsid w:val="00565BB9"/>
    <w:rsid w:val="0056619E"/>
    <w:rsid w:val="0056715B"/>
    <w:rsid w:val="00575AC5"/>
    <w:rsid w:val="00577679"/>
    <w:rsid w:val="00584B72"/>
    <w:rsid w:val="005872AB"/>
    <w:rsid w:val="00590849"/>
    <w:rsid w:val="00594A7F"/>
    <w:rsid w:val="00596F55"/>
    <w:rsid w:val="005A7B11"/>
    <w:rsid w:val="005B3F2A"/>
    <w:rsid w:val="005B4C72"/>
    <w:rsid w:val="005B78BE"/>
    <w:rsid w:val="005C5F7C"/>
    <w:rsid w:val="005D2A86"/>
    <w:rsid w:val="005E6423"/>
    <w:rsid w:val="005F621D"/>
    <w:rsid w:val="006004C6"/>
    <w:rsid w:val="00610816"/>
    <w:rsid w:val="006143A4"/>
    <w:rsid w:val="006210D3"/>
    <w:rsid w:val="00632531"/>
    <w:rsid w:val="00640289"/>
    <w:rsid w:val="00641348"/>
    <w:rsid w:val="00643A77"/>
    <w:rsid w:val="00654B4D"/>
    <w:rsid w:val="006553A0"/>
    <w:rsid w:val="00661186"/>
    <w:rsid w:val="006716DA"/>
    <w:rsid w:val="006725CD"/>
    <w:rsid w:val="0068446F"/>
    <w:rsid w:val="00685717"/>
    <w:rsid w:val="00687416"/>
    <w:rsid w:val="0069194C"/>
    <w:rsid w:val="0069740C"/>
    <w:rsid w:val="006A093E"/>
    <w:rsid w:val="006B1BAD"/>
    <w:rsid w:val="006B24CA"/>
    <w:rsid w:val="006D190E"/>
    <w:rsid w:val="006D39F7"/>
    <w:rsid w:val="006D6520"/>
    <w:rsid w:val="006E048A"/>
    <w:rsid w:val="006E697E"/>
    <w:rsid w:val="006F0BFB"/>
    <w:rsid w:val="006F14F1"/>
    <w:rsid w:val="00700DC6"/>
    <w:rsid w:val="0070370D"/>
    <w:rsid w:val="00712B1D"/>
    <w:rsid w:val="00712F89"/>
    <w:rsid w:val="00722CFD"/>
    <w:rsid w:val="0072658A"/>
    <w:rsid w:val="00756E33"/>
    <w:rsid w:val="007677AF"/>
    <w:rsid w:val="007831D6"/>
    <w:rsid w:val="00785D70"/>
    <w:rsid w:val="007933BD"/>
    <w:rsid w:val="007A0F6A"/>
    <w:rsid w:val="007B1FEF"/>
    <w:rsid w:val="007C5FFD"/>
    <w:rsid w:val="007D753A"/>
    <w:rsid w:val="007E019B"/>
    <w:rsid w:val="007E3A62"/>
    <w:rsid w:val="007F0E87"/>
    <w:rsid w:val="007F5D51"/>
    <w:rsid w:val="007F638E"/>
    <w:rsid w:val="007F6D67"/>
    <w:rsid w:val="00800C6F"/>
    <w:rsid w:val="0080562C"/>
    <w:rsid w:val="00813848"/>
    <w:rsid w:val="00817BE2"/>
    <w:rsid w:val="0082030B"/>
    <w:rsid w:val="008203F8"/>
    <w:rsid w:val="008354E3"/>
    <w:rsid w:val="00851812"/>
    <w:rsid w:val="008723B3"/>
    <w:rsid w:val="00880A23"/>
    <w:rsid w:val="00885468"/>
    <w:rsid w:val="00885BD3"/>
    <w:rsid w:val="008901CE"/>
    <w:rsid w:val="00893AAD"/>
    <w:rsid w:val="008948F7"/>
    <w:rsid w:val="0089732D"/>
    <w:rsid w:val="008A4146"/>
    <w:rsid w:val="008A7512"/>
    <w:rsid w:val="008B4293"/>
    <w:rsid w:val="008B668D"/>
    <w:rsid w:val="008B6B88"/>
    <w:rsid w:val="008C2962"/>
    <w:rsid w:val="008C6413"/>
    <w:rsid w:val="008D79FF"/>
    <w:rsid w:val="008E30BE"/>
    <w:rsid w:val="008F1878"/>
    <w:rsid w:val="008F204E"/>
    <w:rsid w:val="008F3739"/>
    <w:rsid w:val="008F4D78"/>
    <w:rsid w:val="008F524D"/>
    <w:rsid w:val="00924DB4"/>
    <w:rsid w:val="00943B0D"/>
    <w:rsid w:val="00945DC9"/>
    <w:rsid w:val="00947D4B"/>
    <w:rsid w:val="009503C8"/>
    <w:rsid w:val="00952286"/>
    <w:rsid w:val="0095269F"/>
    <w:rsid w:val="00952C2D"/>
    <w:rsid w:val="00970970"/>
    <w:rsid w:val="009748FB"/>
    <w:rsid w:val="00974C8F"/>
    <w:rsid w:val="00990E80"/>
    <w:rsid w:val="00991616"/>
    <w:rsid w:val="00993826"/>
    <w:rsid w:val="009A47D4"/>
    <w:rsid w:val="009B0280"/>
    <w:rsid w:val="009C6FB3"/>
    <w:rsid w:val="009E0DAB"/>
    <w:rsid w:val="009E1209"/>
    <w:rsid w:val="009E2146"/>
    <w:rsid w:val="009E2ABE"/>
    <w:rsid w:val="009E4EC3"/>
    <w:rsid w:val="009F5E87"/>
    <w:rsid w:val="009F7BBF"/>
    <w:rsid w:val="00A036A2"/>
    <w:rsid w:val="00A04486"/>
    <w:rsid w:val="00A0492E"/>
    <w:rsid w:val="00A10B3A"/>
    <w:rsid w:val="00A1313B"/>
    <w:rsid w:val="00A20DB5"/>
    <w:rsid w:val="00A30FAB"/>
    <w:rsid w:val="00A35C47"/>
    <w:rsid w:val="00A37009"/>
    <w:rsid w:val="00A4207D"/>
    <w:rsid w:val="00A46B6F"/>
    <w:rsid w:val="00A47B50"/>
    <w:rsid w:val="00A50E0D"/>
    <w:rsid w:val="00A5554C"/>
    <w:rsid w:val="00A6595A"/>
    <w:rsid w:val="00A70456"/>
    <w:rsid w:val="00A7684C"/>
    <w:rsid w:val="00A85004"/>
    <w:rsid w:val="00AA16B2"/>
    <w:rsid w:val="00AA3967"/>
    <w:rsid w:val="00AA69A9"/>
    <w:rsid w:val="00AB6ECB"/>
    <w:rsid w:val="00AB7B18"/>
    <w:rsid w:val="00AC7C58"/>
    <w:rsid w:val="00AE49CD"/>
    <w:rsid w:val="00AE74E8"/>
    <w:rsid w:val="00B100AA"/>
    <w:rsid w:val="00B20E83"/>
    <w:rsid w:val="00B36C0A"/>
    <w:rsid w:val="00B46A11"/>
    <w:rsid w:val="00B50ABC"/>
    <w:rsid w:val="00B50EE3"/>
    <w:rsid w:val="00B527E5"/>
    <w:rsid w:val="00B61B24"/>
    <w:rsid w:val="00B74C57"/>
    <w:rsid w:val="00B92ECA"/>
    <w:rsid w:val="00B97AFB"/>
    <w:rsid w:val="00BA4148"/>
    <w:rsid w:val="00BA481D"/>
    <w:rsid w:val="00BB0204"/>
    <w:rsid w:val="00BB580A"/>
    <w:rsid w:val="00BC4321"/>
    <w:rsid w:val="00BD05A8"/>
    <w:rsid w:val="00BD35B4"/>
    <w:rsid w:val="00BD5B90"/>
    <w:rsid w:val="00BD7B90"/>
    <w:rsid w:val="00BE3F44"/>
    <w:rsid w:val="00BE449C"/>
    <w:rsid w:val="00BF3482"/>
    <w:rsid w:val="00BF6684"/>
    <w:rsid w:val="00BF7AE2"/>
    <w:rsid w:val="00C02BB9"/>
    <w:rsid w:val="00C041A6"/>
    <w:rsid w:val="00C052BD"/>
    <w:rsid w:val="00C156E8"/>
    <w:rsid w:val="00C15F89"/>
    <w:rsid w:val="00C22279"/>
    <w:rsid w:val="00C23CB3"/>
    <w:rsid w:val="00C30C1D"/>
    <w:rsid w:val="00C3481B"/>
    <w:rsid w:val="00C374F0"/>
    <w:rsid w:val="00C43C6B"/>
    <w:rsid w:val="00C47893"/>
    <w:rsid w:val="00C63EA8"/>
    <w:rsid w:val="00C769BE"/>
    <w:rsid w:val="00C80532"/>
    <w:rsid w:val="00C82B7E"/>
    <w:rsid w:val="00C837ED"/>
    <w:rsid w:val="00C91EF6"/>
    <w:rsid w:val="00C9288C"/>
    <w:rsid w:val="00C96C74"/>
    <w:rsid w:val="00CA0C60"/>
    <w:rsid w:val="00CA183B"/>
    <w:rsid w:val="00CA1F01"/>
    <w:rsid w:val="00CA6D94"/>
    <w:rsid w:val="00CB5E15"/>
    <w:rsid w:val="00CC384C"/>
    <w:rsid w:val="00CD314A"/>
    <w:rsid w:val="00CD3C47"/>
    <w:rsid w:val="00CE196A"/>
    <w:rsid w:val="00CE5D54"/>
    <w:rsid w:val="00CE6E10"/>
    <w:rsid w:val="00CF57A3"/>
    <w:rsid w:val="00CF7C90"/>
    <w:rsid w:val="00D00204"/>
    <w:rsid w:val="00D0341B"/>
    <w:rsid w:val="00D0654D"/>
    <w:rsid w:val="00D10269"/>
    <w:rsid w:val="00D16918"/>
    <w:rsid w:val="00D23AF1"/>
    <w:rsid w:val="00D31CC8"/>
    <w:rsid w:val="00D335EE"/>
    <w:rsid w:val="00D43477"/>
    <w:rsid w:val="00D43818"/>
    <w:rsid w:val="00D51BAE"/>
    <w:rsid w:val="00D66D72"/>
    <w:rsid w:val="00D7330A"/>
    <w:rsid w:val="00D73E8D"/>
    <w:rsid w:val="00D959ED"/>
    <w:rsid w:val="00D97F25"/>
    <w:rsid w:val="00DB3411"/>
    <w:rsid w:val="00DB3805"/>
    <w:rsid w:val="00DB3C80"/>
    <w:rsid w:val="00DB6705"/>
    <w:rsid w:val="00DB6DA0"/>
    <w:rsid w:val="00DD0FEA"/>
    <w:rsid w:val="00DD2E6E"/>
    <w:rsid w:val="00DD321D"/>
    <w:rsid w:val="00DD75C4"/>
    <w:rsid w:val="00DE45A1"/>
    <w:rsid w:val="00DE491F"/>
    <w:rsid w:val="00DE7841"/>
    <w:rsid w:val="00DE7D70"/>
    <w:rsid w:val="00DF752D"/>
    <w:rsid w:val="00E00EDB"/>
    <w:rsid w:val="00E047E2"/>
    <w:rsid w:val="00E234A7"/>
    <w:rsid w:val="00E27362"/>
    <w:rsid w:val="00E27C78"/>
    <w:rsid w:val="00E37869"/>
    <w:rsid w:val="00E410EE"/>
    <w:rsid w:val="00E47208"/>
    <w:rsid w:val="00E52C67"/>
    <w:rsid w:val="00E72A6C"/>
    <w:rsid w:val="00E72F72"/>
    <w:rsid w:val="00E7413B"/>
    <w:rsid w:val="00E8008A"/>
    <w:rsid w:val="00E81CFE"/>
    <w:rsid w:val="00E901B9"/>
    <w:rsid w:val="00E9656D"/>
    <w:rsid w:val="00EB1B6C"/>
    <w:rsid w:val="00EB48FE"/>
    <w:rsid w:val="00EC2498"/>
    <w:rsid w:val="00EC347D"/>
    <w:rsid w:val="00EC5A8A"/>
    <w:rsid w:val="00ED241A"/>
    <w:rsid w:val="00ED39F6"/>
    <w:rsid w:val="00ED699B"/>
    <w:rsid w:val="00EE3B73"/>
    <w:rsid w:val="00EF1B36"/>
    <w:rsid w:val="00EF6F9A"/>
    <w:rsid w:val="00F031F9"/>
    <w:rsid w:val="00F04016"/>
    <w:rsid w:val="00F07EEB"/>
    <w:rsid w:val="00F1176F"/>
    <w:rsid w:val="00F12B5A"/>
    <w:rsid w:val="00F26D1E"/>
    <w:rsid w:val="00F365D7"/>
    <w:rsid w:val="00F72269"/>
    <w:rsid w:val="00F93882"/>
    <w:rsid w:val="00FB3890"/>
    <w:rsid w:val="00FB5BFF"/>
    <w:rsid w:val="00FC27C1"/>
    <w:rsid w:val="00FC3602"/>
    <w:rsid w:val="00FD0A37"/>
    <w:rsid w:val="00FE18EB"/>
    <w:rsid w:val="00FE616F"/>
    <w:rsid w:val="00FF4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695BC78-D1A5-4CA8-9EF6-62AF40EC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AAD"/>
    <w:pPr>
      <w:widowControl w:val="0"/>
      <w:jc w:val="both"/>
    </w:pPr>
    <w:rPr>
      <w:rFonts w:ascii="ＭＳ ゴシック" w:eastAsia="ＭＳ ゴシック"/>
      <w:kern w:val="2"/>
      <w:sz w:val="22"/>
    </w:rPr>
  </w:style>
  <w:style w:type="paragraph" w:styleId="4">
    <w:name w:val="heading 4"/>
    <w:basedOn w:val="a"/>
    <w:next w:val="a"/>
    <w:qFormat/>
    <w:rsid w:val="00112E61"/>
    <w:pPr>
      <w:keepNext/>
      <w:numPr>
        <w:ilvl w:val="3"/>
        <w:numId w:val="10"/>
      </w:numPr>
      <w:outlineLvl w:val="3"/>
    </w:pPr>
    <w:rPr>
      <w:bCs/>
      <w:szCs w:val="24"/>
    </w:rPr>
  </w:style>
  <w:style w:type="paragraph" w:styleId="5">
    <w:name w:val="heading 5"/>
    <w:basedOn w:val="a"/>
    <w:next w:val="a"/>
    <w:qFormat/>
    <w:rsid w:val="00112E61"/>
    <w:pPr>
      <w:keepNext/>
      <w:numPr>
        <w:ilvl w:val="4"/>
        <w:numId w:val="10"/>
      </w:numPr>
      <w:outlineLvl w:val="4"/>
    </w:pPr>
    <w:rPr>
      <w:rFonts w:ascii="Arial" w:hAnsi="Arial"/>
      <w:szCs w:val="24"/>
    </w:rPr>
  </w:style>
  <w:style w:type="paragraph" w:styleId="6">
    <w:name w:val="heading 6"/>
    <w:basedOn w:val="a"/>
    <w:next w:val="a"/>
    <w:qFormat/>
    <w:rsid w:val="00112E61"/>
    <w:pPr>
      <w:keepNext/>
      <w:numPr>
        <w:ilvl w:val="5"/>
        <w:numId w:val="10"/>
      </w:numPr>
      <w:outlineLvl w:val="5"/>
    </w:pPr>
    <w:rPr>
      <w:bCs/>
      <w:szCs w:val="24"/>
    </w:rPr>
  </w:style>
  <w:style w:type="paragraph" w:styleId="8">
    <w:name w:val="heading 8"/>
    <w:basedOn w:val="a"/>
    <w:next w:val="a"/>
    <w:qFormat/>
    <w:rsid w:val="00112E61"/>
    <w:pPr>
      <w:keepNext/>
      <w:numPr>
        <w:ilvl w:val="7"/>
        <w:numId w:val="10"/>
      </w:numPr>
      <w:outlineLvl w:val="7"/>
    </w:pPr>
    <w:rPr>
      <w:szCs w:val="24"/>
    </w:rPr>
  </w:style>
  <w:style w:type="paragraph" w:styleId="9">
    <w:name w:val="heading 9"/>
    <w:basedOn w:val="a"/>
    <w:next w:val="a"/>
    <w:qFormat/>
    <w:rsid w:val="00112E61"/>
    <w:pPr>
      <w:keepNext/>
      <w:numPr>
        <w:ilvl w:val="8"/>
        <w:numId w:val="10"/>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414E90"/>
    <w:rPr>
      <w:rFonts w:ascii="Arial" w:hAnsi="Arial"/>
      <w:sz w:val="18"/>
      <w:szCs w:val="18"/>
    </w:rPr>
  </w:style>
  <w:style w:type="paragraph" w:styleId="a7">
    <w:name w:val="Body Text Indent"/>
    <w:basedOn w:val="a"/>
    <w:rsid w:val="00430E83"/>
    <w:pPr>
      <w:ind w:leftChars="100" w:left="210" w:firstLineChars="100" w:firstLine="220"/>
    </w:pPr>
    <w:rPr>
      <w:rFonts w:ascii="ＭＳ 明朝" w:hAnsi="ＭＳ 明朝"/>
      <w:szCs w:val="22"/>
    </w:rPr>
  </w:style>
  <w:style w:type="character" w:styleId="a8">
    <w:name w:val="annotation reference"/>
    <w:basedOn w:val="a0"/>
    <w:semiHidden/>
    <w:rsid w:val="00C43C6B"/>
    <w:rPr>
      <w:sz w:val="18"/>
      <w:szCs w:val="18"/>
    </w:rPr>
  </w:style>
  <w:style w:type="paragraph" w:styleId="a9">
    <w:name w:val="annotation text"/>
    <w:basedOn w:val="a"/>
    <w:semiHidden/>
    <w:rsid w:val="00C43C6B"/>
    <w:pPr>
      <w:jc w:val="left"/>
    </w:pPr>
  </w:style>
  <w:style w:type="paragraph" w:styleId="aa">
    <w:name w:val="annotation subject"/>
    <w:basedOn w:val="a9"/>
    <w:next w:val="a9"/>
    <w:semiHidden/>
    <w:rsid w:val="00C43C6B"/>
    <w:rPr>
      <w:b/>
      <w:bCs/>
    </w:rPr>
  </w:style>
  <w:style w:type="paragraph" w:customStyle="1" w:styleId="ab">
    <w:name w:val="レベル１文書"/>
    <w:basedOn w:val="a"/>
    <w:rsid w:val="00FF4469"/>
    <w:pPr>
      <w:adjustRightInd w:val="0"/>
      <w:ind w:leftChars="200" w:left="397" w:firstLineChars="100" w:firstLine="198"/>
      <w:jc w:val="left"/>
    </w:pPr>
    <w:rPr>
      <w:rFonts w:hAnsi="ＭＳ ゴシック"/>
      <w:szCs w:val="22"/>
    </w:rPr>
  </w:style>
  <w:style w:type="paragraph" w:styleId="ac">
    <w:name w:val="Revision"/>
    <w:hidden/>
    <w:uiPriority w:val="99"/>
    <w:semiHidden/>
    <w:rsid w:val="00640289"/>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6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FFEE9-A206-4793-A36E-350098DAB72D}">
  <ds:schemaRefs>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2006/metadata/properties"/>
    <ds:schemaRef ds:uri="http://purl.org/dc/elements/1.1/"/>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2AE1D819-04A1-424F-9463-553A5BA4919B}"/>
</file>

<file path=customXml/itemProps3.xml><?xml version="1.0" encoding="utf-8"?>
<ds:datastoreItem xmlns:ds="http://schemas.openxmlformats.org/officeDocument/2006/customXml" ds:itemID="{3EF25346-F776-4A95-8E95-7D5D791D4BF3}">
  <ds:schemaRefs>
    <ds:schemaRef ds:uri="http://schemas.microsoft.com/sharepoint/v3/contenttype/forms"/>
  </ds:schemaRefs>
</ds:datastoreItem>
</file>

<file path=customXml/itemProps4.xml><?xml version="1.0" encoding="utf-8"?>
<ds:datastoreItem xmlns:ds="http://schemas.openxmlformats.org/officeDocument/2006/customXml" ds:itemID="{63C02C42-5948-4E14-A3B2-CAF6E5DD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382</Words>
  <Characters>2182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７２１９</vt:lpstr>
    </vt:vector>
  </TitlesOfParts>
  <Manager/>
  <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cp:lastPrinted>2010-08-24T08:21:00Z</cp:lastPrinted>
  <dcterms:created xsi:type="dcterms:W3CDTF">2015-09-11T08:53:00Z</dcterms:created>
  <dcterms:modified xsi:type="dcterms:W3CDTF">2017-08-21T01:25:00Z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