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53" w:rsidRPr="00670071" w:rsidRDefault="000F7F53" w:rsidP="008203F8">
      <w:pPr>
        <w:jc w:val="center"/>
        <w:rPr>
          <w:rFonts w:hAnsi="ＭＳ ゴシック"/>
        </w:rPr>
      </w:pPr>
    </w:p>
    <w:p w:rsidR="000F7F53" w:rsidRPr="00670071" w:rsidRDefault="000F7F53" w:rsidP="008203F8">
      <w:pPr>
        <w:jc w:val="center"/>
        <w:rPr>
          <w:rFonts w:hAnsi="ＭＳ ゴシック"/>
        </w:rPr>
      </w:pPr>
    </w:p>
    <w:p w:rsidR="000F7F53" w:rsidRPr="00670071" w:rsidRDefault="000F7F53" w:rsidP="008203F8">
      <w:pPr>
        <w:jc w:val="center"/>
        <w:rPr>
          <w:rFonts w:hAnsi="ＭＳ ゴシック"/>
        </w:rPr>
      </w:pPr>
    </w:p>
    <w:p w:rsidR="000F7F53" w:rsidRPr="00670071" w:rsidRDefault="000F7F53" w:rsidP="008203F8">
      <w:pPr>
        <w:jc w:val="center"/>
        <w:rPr>
          <w:rFonts w:hAnsi="ＭＳ ゴシック"/>
        </w:rPr>
      </w:pPr>
    </w:p>
    <w:p w:rsidR="000F7F53" w:rsidRPr="00670071" w:rsidRDefault="000F7F53" w:rsidP="008203F8">
      <w:pPr>
        <w:jc w:val="center"/>
        <w:rPr>
          <w:rFonts w:hAnsi="ＭＳ ゴシック"/>
        </w:rPr>
      </w:pPr>
    </w:p>
    <w:p w:rsidR="000F7F53" w:rsidRPr="00670071" w:rsidRDefault="000F7F53" w:rsidP="008203F8">
      <w:pPr>
        <w:jc w:val="center"/>
        <w:rPr>
          <w:rFonts w:hAnsi="ＭＳ ゴシック"/>
        </w:rPr>
      </w:pPr>
    </w:p>
    <w:p w:rsidR="000F7F53" w:rsidRPr="00670071" w:rsidRDefault="000F7F53" w:rsidP="008203F8">
      <w:pPr>
        <w:jc w:val="center"/>
        <w:rPr>
          <w:rFonts w:hAnsi="ＭＳ ゴシック"/>
        </w:rPr>
      </w:pPr>
    </w:p>
    <w:p w:rsidR="000F7F53" w:rsidRPr="00670071" w:rsidRDefault="000F7F53" w:rsidP="008203F8">
      <w:pPr>
        <w:jc w:val="center"/>
        <w:rPr>
          <w:rFonts w:hAnsi="ＭＳ ゴシック"/>
        </w:rPr>
      </w:pPr>
    </w:p>
    <w:p w:rsidR="000F7F53" w:rsidRPr="00670071" w:rsidRDefault="000F7F53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670071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670071" w:rsidRDefault="000F7F53" w:rsidP="008203F8">
            <w:pPr>
              <w:jc w:val="center"/>
              <w:rPr>
                <w:rFonts w:hAnsi="ＭＳ ゴシック"/>
                <w:b/>
                <w:sz w:val="44"/>
                <w:szCs w:val="44"/>
              </w:rPr>
            </w:pPr>
          </w:p>
          <w:p w:rsidR="000F7F53" w:rsidRPr="00670071" w:rsidRDefault="00CF5F1A" w:rsidP="00475156">
            <w:pPr>
              <w:jc w:val="center"/>
              <w:rPr>
                <w:rFonts w:hAnsi="ＭＳ ゴシック"/>
                <w:b/>
                <w:sz w:val="44"/>
                <w:szCs w:val="44"/>
              </w:rPr>
            </w:pPr>
            <w:r>
              <w:rPr>
                <w:rFonts w:hAnsi="ＭＳ ゴシック" w:hint="eastAsia"/>
                <w:b/>
                <w:sz w:val="44"/>
                <w:szCs w:val="44"/>
              </w:rPr>
              <w:t>４</w:t>
            </w:r>
            <w:r w:rsidR="00513B62">
              <w:rPr>
                <w:rFonts w:hAnsi="ＭＳ ゴシック" w:hint="eastAsia"/>
                <w:b/>
                <w:sz w:val="44"/>
                <w:szCs w:val="44"/>
              </w:rPr>
              <w:t>９０５</w:t>
            </w:r>
            <w:r w:rsidR="000F7F53" w:rsidRPr="00670071">
              <w:rPr>
                <w:rFonts w:hAnsi="ＭＳ ゴシック" w:hint="eastAsia"/>
                <w:b/>
                <w:sz w:val="44"/>
                <w:szCs w:val="44"/>
              </w:rPr>
              <w:t>．</w:t>
            </w:r>
            <w:r w:rsidR="00462349">
              <w:rPr>
                <w:rFonts w:hAnsi="ＭＳ ゴシック" w:hint="eastAsia"/>
                <w:b/>
                <w:sz w:val="44"/>
                <w:szCs w:val="44"/>
              </w:rPr>
              <w:t>輸入指示書登録</w:t>
            </w:r>
            <w:r>
              <w:rPr>
                <w:rFonts w:hAnsi="ＭＳ ゴシック" w:hint="eastAsia"/>
                <w:b/>
                <w:sz w:val="44"/>
                <w:szCs w:val="44"/>
              </w:rPr>
              <w:t>呼出し</w:t>
            </w:r>
          </w:p>
          <w:p w:rsidR="000F7F53" w:rsidRPr="00670071" w:rsidRDefault="000F7F53" w:rsidP="008203F8">
            <w:pPr>
              <w:jc w:val="center"/>
              <w:rPr>
                <w:rFonts w:hAnsi="ＭＳ ゴシック"/>
                <w:b/>
                <w:sz w:val="44"/>
                <w:szCs w:val="44"/>
              </w:rPr>
            </w:pPr>
          </w:p>
        </w:tc>
      </w:tr>
    </w:tbl>
    <w:p w:rsidR="000F7F53" w:rsidRPr="00670071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670071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670071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670071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670071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670071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670071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670071" w:rsidRDefault="000F7F53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67007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70071" w:rsidRDefault="000F7F53" w:rsidP="008203F8">
            <w:pPr>
              <w:jc w:val="center"/>
              <w:rPr>
                <w:rFonts w:hAnsi="ＭＳ ゴシック"/>
                <w:szCs w:val="22"/>
              </w:rPr>
            </w:pPr>
            <w:r w:rsidRPr="00670071">
              <w:rPr>
                <w:rFonts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70071" w:rsidRDefault="00312790" w:rsidP="00312790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業務名</w:t>
            </w:r>
          </w:p>
        </w:tc>
      </w:tr>
      <w:tr w:rsidR="000F7F53" w:rsidRPr="0067007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70071" w:rsidRDefault="00462349" w:rsidP="008203F8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ＩＩ</w:t>
            </w:r>
            <w:r w:rsidR="001B5385">
              <w:rPr>
                <w:rFonts w:hAnsi="ＭＳ ゴシック" w:hint="eastAsia"/>
                <w:szCs w:val="22"/>
              </w:rPr>
              <w:t>Ｒ</w:t>
            </w:r>
            <w:r w:rsidR="00CF5F1A">
              <w:rPr>
                <w:rFonts w:hAnsi="ＭＳ ゴシック" w:hint="eastAsia"/>
                <w:szCs w:val="22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70071" w:rsidRDefault="00462349" w:rsidP="008203F8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輸入指示書登録</w:t>
            </w:r>
            <w:r w:rsidR="00CF5F1A">
              <w:rPr>
                <w:rFonts w:hAnsi="ＭＳ ゴシック" w:hint="eastAsia"/>
                <w:szCs w:val="22"/>
              </w:rPr>
              <w:t>呼出し</w:t>
            </w:r>
          </w:p>
        </w:tc>
      </w:tr>
    </w:tbl>
    <w:p w:rsidR="000F7F53" w:rsidRPr="00670071" w:rsidRDefault="000F7F53">
      <w:pPr>
        <w:jc w:val="left"/>
        <w:rPr>
          <w:rFonts w:hAnsi="ＭＳ ゴシック"/>
          <w:szCs w:val="22"/>
        </w:rPr>
      </w:pPr>
    </w:p>
    <w:p w:rsidR="006D1ABB" w:rsidRDefault="007E3A62" w:rsidP="0056701C">
      <w:pPr>
        <w:rPr>
          <w:rFonts w:hAnsi="ＭＳ ゴシック"/>
          <w:szCs w:val="22"/>
        </w:rPr>
      </w:pPr>
      <w:r w:rsidRPr="00670071">
        <w:rPr>
          <w:rFonts w:hAnsi="ＭＳ ゴシック"/>
          <w:szCs w:val="22"/>
        </w:rPr>
        <w:br w:type="page"/>
      </w:r>
      <w:r w:rsidR="0056701C" w:rsidRPr="00670071">
        <w:rPr>
          <w:rFonts w:hAnsi="ＭＳ ゴシック" w:hint="eastAsia"/>
          <w:szCs w:val="22"/>
        </w:rPr>
        <w:lastRenderedPageBreak/>
        <w:t>１．業務概要</w:t>
      </w:r>
    </w:p>
    <w:p w:rsidR="00F020A5" w:rsidRPr="004A4D93" w:rsidRDefault="00CF5F1A" w:rsidP="00F020A5">
      <w:pPr>
        <w:pStyle w:val="aa"/>
      </w:pPr>
      <w:r w:rsidRPr="00964150">
        <w:rPr>
          <w:rFonts w:hint="eastAsia"/>
        </w:rPr>
        <w:t>「</w:t>
      </w:r>
      <w:r>
        <w:rPr>
          <w:rFonts w:hint="eastAsia"/>
        </w:rPr>
        <w:t>輸入指示書登録</w:t>
      </w:r>
      <w:r w:rsidRPr="00964150">
        <w:rPr>
          <w:rFonts w:hint="eastAsia"/>
        </w:rPr>
        <w:t>（</w:t>
      </w:r>
      <w:r>
        <w:rPr>
          <w:rFonts w:hint="eastAsia"/>
        </w:rPr>
        <w:t>ＩＩＲ</w:t>
      </w:r>
      <w:r w:rsidRPr="00964150">
        <w:rPr>
          <w:rFonts w:hint="eastAsia"/>
        </w:rPr>
        <w:t>）」業務</w:t>
      </w:r>
      <w:r w:rsidR="00F020A5" w:rsidRPr="004A4D93">
        <w:rPr>
          <w:rFonts w:hint="eastAsia"/>
        </w:rPr>
        <w:t>によりシステムに登録した情報を呼び出す。</w:t>
      </w:r>
    </w:p>
    <w:p w:rsidR="00F020A5" w:rsidRPr="004A4D93" w:rsidRDefault="00F020A5" w:rsidP="00F020A5">
      <w:pPr>
        <w:pStyle w:val="ab"/>
        <w:ind w:leftChars="200" w:left="397" w:firstLineChars="102" w:firstLine="20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呼び出された情報は、Ｉ</w:t>
      </w:r>
      <w:r w:rsidRPr="004A4D93">
        <w:rPr>
          <w:rFonts w:ascii="ＭＳ ゴシック" w:eastAsia="ＭＳ ゴシック" w:hAnsi="ＭＳ ゴシック" w:hint="eastAsia"/>
        </w:rPr>
        <w:t>ＩＲ業務により訂正及び取</w:t>
      </w:r>
      <w:r w:rsidR="00FB680E">
        <w:rPr>
          <w:rFonts w:ascii="ＭＳ ゴシック" w:eastAsia="ＭＳ ゴシック" w:hAnsi="ＭＳ ゴシック" w:hint="eastAsia"/>
        </w:rPr>
        <w:t>り</w:t>
      </w:r>
      <w:r w:rsidRPr="004A4D93">
        <w:rPr>
          <w:rFonts w:ascii="ＭＳ ゴシック" w:eastAsia="ＭＳ ゴシック" w:hAnsi="ＭＳ ゴシック" w:hint="eastAsia"/>
        </w:rPr>
        <w:t>消しを行うことが可能である。</w:t>
      </w:r>
    </w:p>
    <w:p w:rsidR="0056701C" w:rsidRPr="00F020A5" w:rsidRDefault="0056701C" w:rsidP="0056701C">
      <w:pPr>
        <w:rPr>
          <w:rFonts w:hAnsi="ＭＳ ゴシック"/>
          <w:szCs w:val="22"/>
        </w:rPr>
      </w:pPr>
    </w:p>
    <w:p w:rsidR="006D1ABB" w:rsidRDefault="0056701C" w:rsidP="006D1ABB">
      <w:pPr>
        <w:rPr>
          <w:rFonts w:hAnsi="ＭＳ ゴシック"/>
          <w:szCs w:val="22"/>
        </w:rPr>
      </w:pPr>
      <w:r w:rsidRPr="00670071">
        <w:rPr>
          <w:rFonts w:hAnsi="ＭＳ ゴシック" w:hint="eastAsia"/>
          <w:szCs w:val="22"/>
        </w:rPr>
        <w:t>２．入力者</w:t>
      </w:r>
    </w:p>
    <w:p w:rsidR="00350306" w:rsidRPr="00F55550" w:rsidRDefault="00350306" w:rsidP="00350306">
      <w:pPr>
        <w:ind w:firstLineChars="100" w:firstLine="198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（１）航空の場合</w:t>
      </w:r>
    </w:p>
    <w:p w:rsidR="0056701C" w:rsidRDefault="00462349" w:rsidP="00350306">
      <w:pPr>
        <w:ind w:firstLineChars="501" w:firstLine="994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通関業</w:t>
      </w:r>
      <w:r w:rsidR="00135398">
        <w:rPr>
          <w:rFonts w:hAnsi="ＭＳ ゴシック" w:hint="eastAsia"/>
          <w:szCs w:val="22"/>
        </w:rPr>
        <w:t>、混載業</w:t>
      </w:r>
      <w:r w:rsidR="00C7717F">
        <w:rPr>
          <w:rFonts w:hAnsi="ＭＳ ゴシック" w:hint="eastAsia"/>
          <w:szCs w:val="22"/>
        </w:rPr>
        <w:t>、</w:t>
      </w:r>
      <w:r w:rsidR="003A5B57">
        <w:rPr>
          <w:rFonts w:hAnsi="ＭＳ ゴシック" w:hint="eastAsia"/>
          <w:szCs w:val="22"/>
        </w:rPr>
        <w:t>輸出入者</w:t>
      </w:r>
    </w:p>
    <w:p w:rsidR="00350306" w:rsidRPr="00F55550" w:rsidRDefault="00350306" w:rsidP="00350306">
      <w:pPr>
        <w:ind w:firstLineChars="100" w:firstLine="198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（２）海上の場合</w:t>
      </w:r>
    </w:p>
    <w:p w:rsidR="00350306" w:rsidRPr="00350306" w:rsidRDefault="00350306" w:rsidP="00350306">
      <w:pPr>
        <w:ind w:firstLineChars="501" w:firstLine="994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通関業</w:t>
      </w:r>
      <w:r w:rsidR="007C0CB8">
        <w:rPr>
          <w:rFonts w:hAnsi="ＭＳ ゴシック" w:hint="eastAsia"/>
          <w:szCs w:val="22"/>
        </w:rPr>
        <w:t>、輸出入者</w:t>
      </w:r>
      <w:r>
        <w:rPr>
          <w:rFonts w:hAnsi="ＭＳ ゴシック" w:hint="eastAsia"/>
          <w:szCs w:val="22"/>
        </w:rPr>
        <w:t>、海貨業</w:t>
      </w:r>
    </w:p>
    <w:p w:rsidR="00CE690C" w:rsidRPr="006D1ABB" w:rsidRDefault="00CE690C" w:rsidP="0056701C">
      <w:pPr>
        <w:rPr>
          <w:rFonts w:hAnsi="ＭＳ ゴシック"/>
          <w:szCs w:val="22"/>
        </w:rPr>
      </w:pPr>
    </w:p>
    <w:p w:rsidR="006D1ABB" w:rsidRDefault="0056701C" w:rsidP="0056701C">
      <w:pPr>
        <w:rPr>
          <w:rFonts w:hAnsi="ＭＳ ゴシック"/>
          <w:szCs w:val="22"/>
        </w:rPr>
      </w:pPr>
      <w:r w:rsidRPr="00670071">
        <w:rPr>
          <w:rFonts w:hAnsi="ＭＳ ゴシック" w:hint="eastAsia"/>
          <w:szCs w:val="22"/>
        </w:rPr>
        <w:t>３．</w:t>
      </w:r>
      <w:r w:rsidR="004A3919" w:rsidRPr="00670071">
        <w:rPr>
          <w:rFonts w:hAnsi="ＭＳ ゴシック" w:hint="eastAsia"/>
          <w:szCs w:val="22"/>
        </w:rPr>
        <w:t>制限事項</w:t>
      </w:r>
    </w:p>
    <w:p w:rsidR="00462349" w:rsidRPr="00EF7E2E" w:rsidRDefault="00F020A5" w:rsidP="006D1ABB">
      <w:pPr>
        <w:ind w:firstLineChars="300" w:firstLine="595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なし</w:t>
      </w:r>
    </w:p>
    <w:p w:rsidR="00462349" w:rsidRPr="00EF7E2E" w:rsidRDefault="00462349" w:rsidP="0056701C">
      <w:pPr>
        <w:rPr>
          <w:rFonts w:hAnsi="ＭＳ ゴシック"/>
          <w:szCs w:val="22"/>
        </w:rPr>
      </w:pPr>
    </w:p>
    <w:p w:rsidR="006D1ABB" w:rsidRPr="00EF7E2E" w:rsidRDefault="0056701C" w:rsidP="006D1ABB">
      <w:pPr>
        <w:rPr>
          <w:rFonts w:hAnsi="ＭＳ ゴシック"/>
          <w:szCs w:val="22"/>
        </w:rPr>
      </w:pPr>
      <w:r w:rsidRPr="00EF7E2E">
        <w:rPr>
          <w:rFonts w:hAnsi="ＭＳ ゴシック" w:hint="eastAsia"/>
          <w:szCs w:val="22"/>
        </w:rPr>
        <w:t>４．入力条件</w:t>
      </w:r>
    </w:p>
    <w:p w:rsidR="006D1ABB" w:rsidRPr="00EF7E2E" w:rsidRDefault="0056701C" w:rsidP="006D1ABB">
      <w:pPr>
        <w:ind w:firstLineChars="100" w:firstLine="198"/>
        <w:rPr>
          <w:rFonts w:hAnsi="ＭＳ ゴシック" w:cs="ＭＳ 明朝"/>
          <w:color w:val="000000"/>
          <w:kern w:val="0"/>
          <w:szCs w:val="22"/>
        </w:rPr>
      </w:pPr>
      <w:r w:rsidRPr="00EF7E2E">
        <w:rPr>
          <w:rFonts w:hAnsi="ＭＳ ゴシック" w:hint="eastAsia"/>
          <w:szCs w:val="22"/>
        </w:rPr>
        <w:t>（１）入力者チェック</w:t>
      </w:r>
    </w:p>
    <w:p w:rsidR="00F020A5" w:rsidRPr="004A4D93" w:rsidRDefault="00F020A5" w:rsidP="00F020A5">
      <w:pPr>
        <w:autoSpaceDE w:val="0"/>
        <w:autoSpaceDN w:val="0"/>
        <w:adjustRightInd w:val="0"/>
        <w:ind w:leftChars="113" w:left="224" w:firstLineChars="286" w:firstLine="567"/>
        <w:jc w:val="left"/>
        <w:rPr>
          <w:kern w:val="0"/>
          <w:szCs w:val="22"/>
        </w:rPr>
      </w:pPr>
      <w:r w:rsidRPr="004A4D93">
        <w:rPr>
          <w:rFonts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F020A5" w:rsidRPr="004A4D93" w:rsidRDefault="00F020A5" w:rsidP="00F020A5">
      <w:pPr>
        <w:autoSpaceDE w:val="0"/>
        <w:autoSpaceDN w:val="0"/>
        <w:adjustRightInd w:val="0"/>
        <w:ind w:leftChars="400" w:left="988" w:hangingChars="98" w:hanging="194"/>
        <w:jc w:val="left"/>
        <w:rPr>
          <w:rFonts w:ascii="ＭＳ 明朝" w:eastAsia="ＭＳ 明朝"/>
        </w:rPr>
      </w:pPr>
      <w:r w:rsidRPr="004A4D93">
        <w:rPr>
          <w:rFonts w:hAnsi="ＭＳ ゴシック" w:cs="ＭＳ 明朝" w:hint="eastAsia"/>
          <w:color w:val="000000"/>
          <w:kern w:val="0"/>
          <w:szCs w:val="22"/>
        </w:rPr>
        <w:t>②</w:t>
      </w:r>
      <w:r w:rsidR="00902CB4">
        <w:rPr>
          <w:rFonts w:ascii="ＭＳ 明朝" w:hAnsi="ＭＳ 明朝" w:hint="eastAsia"/>
        </w:rPr>
        <w:t>輸入指示書情報ＤＢ</w:t>
      </w:r>
      <w:r w:rsidRPr="004A4D93">
        <w:rPr>
          <w:rFonts w:ascii="ＭＳ 明朝" w:hAnsi="ＭＳ 明朝" w:hint="eastAsia"/>
        </w:rPr>
        <w:t>に登録されている</w:t>
      </w:r>
      <w:r>
        <w:rPr>
          <w:rFonts w:ascii="ＭＳ 明朝" w:hAnsi="ＭＳ 明朝" w:hint="eastAsia"/>
        </w:rPr>
        <w:t>ＩＩＲ</w:t>
      </w:r>
      <w:r w:rsidRPr="004A4D93">
        <w:rPr>
          <w:rFonts w:ascii="ＭＳ 明朝" w:hAnsi="ＭＳ 明朝" w:hint="eastAsia"/>
        </w:rPr>
        <w:t>情報登録者、海貨業者</w:t>
      </w:r>
      <w:r>
        <w:rPr>
          <w:rFonts w:ascii="ＭＳ 明朝" w:hAnsi="ＭＳ 明朝" w:hint="eastAsia"/>
        </w:rPr>
        <w:t>、混載業者</w:t>
      </w:r>
      <w:r w:rsidRPr="004A4D93">
        <w:rPr>
          <w:rFonts w:ascii="ＭＳ 明朝" w:hAnsi="ＭＳ 明朝" w:hint="eastAsia"/>
        </w:rPr>
        <w:t>または</w:t>
      </w:r>
      <w:r>
        <w:rPr>
          <w:rFonts w:ascii="ＭＳ 明朝" w:hAnsi="ＭＳ 明朝" w:hint="eastAsia"/>
        </w:rPr>
        <w:t>申告予定者</w:t>
      </w:r>
      <w:r w:rsidRPr="004A4D93">
        <w:rPr>
          <w:rFonts w:ascii="ＭＳ 明朝" w:hAnsi="ＭＳ 明朝" w:hint="eastAsia"/>
        </w:rPr>
        <w:t>のいずれかの利用者であること。</w:t>
      </w:r>
    </w:p>
    <w:p w:rsidR="006D1ABB" w:rsidRPr="00EF7E2E" w:rsidRDefault="006D1ABB" w:rsidP="006D1ABB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EF7E2E">
        <w:rPr>
          <w:rFonts w:hAnsi="ＭＳ ゴシック" w:cs="ＭＳ 明朝" w:hint="eastAsia"/>
          <w:kern w:val="0"/>
          <w:szCs w:val="22"/>
        </w:rPr>
        <w:t>（２）入力項目チェック</w:t>
      </w:r>
    </w:p>
    <w:p w:rsidR="006D1ABB" w:rsidRPr="00EF7E2E" w:rsidRDefault="006D1ABB" w:rsidP="006D1ABB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EF7E2E">
        <w:rPr>
          <w:rFonts w:hAnsi="ＭＳ ゴシック" w:cs="ＭＳ 明朝" w:hint="eastAsia"/>
          <w:kern w:val="0"/>
          <w:szCs w:val="22"/>
        </w:rPr>
        <w:t>（Ａ）単項目チェック</w:t>
      </w:r>
    </w:p>
    <w:p w:rsidR="006D1ABB" w:rsidRPr="00EF7E2E" w:rsidRDefault="006D1ABB" w:rsidP="006D1ABB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EF7E2E">
        <w:rPr>
          <w:rFonts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6D1ABB" w:rsidRPr="00055A60" w:rsidRDefault="006D1ABB" w:rsidP="006D1ABB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EF7E2E">
        <w:rPr>
          <w:rFonts w:hAnsi="ＭＳ ゴシック" w:cs="ＭＳ 明朝" w:hint="eastAsia"/>
          <w:kern w:val="0"/>
          <w:szCs w:val="22"/>
        </w:rPr>
        <w:t>（Ｂ）</w:t>
      </w:r>
      <w:r w:rsidRPr="00055A60">
        <w:rPr>
          <w:rFonts w:hAnsi="ＭＳ ゴシック" w:cs="ＭＳ 明朝" w:hint="eastAsia"/>
          <w:kern w:val="0"/>
          <w:szCs w:val="22"/>
        </w:rPr>
        <w:t>項目間関連チェック</w:t>
      </w:r>
    </w:p>
    <w:p w:rsidR="006D1ABB" w:rsidRPr="00C5197C" w:rsidRDefault="00B35CDD" w:rsidP="006D1ABB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なし。</w:t>
      </w:r>
    </w:p>
    <w:p w:rsidR="00CF5F1A" w:rsidRPr="00C5197C" w:rsidRDefault="00CF5F1A" w:rsidP="00CF5F1A">
      <w:pPr>
        <w:suppressAutoHyphens/>
        <w:wordWrap w:val="0"/>
        <w:adjustRightInd w:val="0"/>
        <w:ind w:leftChars="100" w:left="198"/>
        <w:jc w:val="left"/>
        <w:textAlignment w:val="baseline"/>
        <w:rPr>
          <w:rFonts w:hAnsi="ＭＳ ゴシック"/>
          <w:spacing w:val="2"/>
          <w:kern w:val="0"/>
          <w:szCs w:val="22"/>
        </w:rPr>
      </w:pPr>
      <w:r w:rsidRPr="00C5197C">
        <w:rPr>
          <w:rFonts w:hAnsi="ＭＳ ゴシック" w:cs="ＭＳ 明朝" w:hint="eastAsia"/>
          <w:kern w:val="0"/>
          <w:szCs w:val="22"/>
        </w:rPr>
        <w:t>（３）</w:t>
      </w:r>
      <w:r w:rsidR="00902CB4" w:rsidRPr="00C5197C">
        <w:rPr>
          <w:rFonts w:hAnsi="ＭＳ ゴシック" w:cs="ＭＳ 明朝" w:hint="eastAsia"/>
          <w:kern w:val="0"/>
          <w:szCs w:val="22"/>
        </w:rPr>
        <w:t>輸入指示書情報ＤＢ</w:t>
      </w:r>
      <w:r w:rsidRPr="00C5197C">
        <w:rPr>
          <w:rFonts w:hAnsi="ＭＳ ゴシック" w:cs="ＭＳ 明朝" w:hint="eastAsia"/>
          <w:kern w:val="0"/>
          <w:szCs w:val="22"/>
        </w:rPr>
        <w:t>チェック</w:t>
      </w:r>
    </w:p>
    <w:p w:rsidR="00CF5F1A" w:rsidRPr="00EF7E2E" w:rsidRDefault="00F020A5" w:rsidP="00055A60">
      <w:pPr>
        <w:suppressAutoHyphens/>
        <w:wordWrap w:val="0"/>
        <w:adjustRightInd w:val="0"/>
        <w:ind w:leftChars="501" w:left="994" w:firstLine="1"/>
        <w:jc w:val="left"/>
        <w:textAlignment w:val="baseline"/>
        <w:rPr>
          <w:rFonts w:hAnsi="ＭＳ ゴシック"/>
          <w:spacing w:val="2"/>
          <w:kern w:val="0"/>
          <w:szCs w:val="22"/>
        </w:rPr>
      </w:pPr>
      <w:r w:rsidRPr="00C5197C">
        <w:rPr>
          <w:rFonts w:hAnsi="ＭＳ ゴシック" w:cs="ＭＳ 明朝" w:hint="eastAsia"/>
          <w:kern w:val="0"/>
          <w:szCs w:val="22"/>
        </w:rPr>
        <w:t>輸入指示書</w:t>
      </w:r>
      <w:r w:rsidR="00CF5F1A" w:rsidRPr="00C5197C">
        <w:rPr>
          <w:rFonts w:hAnsi="ＭＳ ゴシック" w:cs="ＭＳ 明朝" w:hint="eastAsia"/>
          <w:kern w:val="0"/>
          <w:szCs w:val="22"/>
        </w:rPr>
        <w:t>番号が入力された場合</w:t>
      </w:r>
      <w:r w:rsidR="00EF7E2E" w:rsidRPr="00C5197C">
        <w:rPr>
          <w:rFonts w:hAnsi="ＭＳ ゴシック" w:cs="ＭＳ 明朝" w:hint="eastAsia"/>
          <w:kern w:val="0"/>
          <w:szCs w:val="22"/>
        </w:rPr>
        <w:t>、</w:t>
      </w:r>
      <w:r w:rsidR="00EF7E2E" w:rsidRPr="00EF7E2E">
        <w:rPr>
          <w:rFonts w:hAnsi="ＭＳ ゴシック" w:cs="ＭＳ 明朝" w:hint="eastAsia"/>
          <w:kern w:val="0"/>
          <w:szCs w:val="22"/>
        </w:rPr>
        <w:t>入力された</w:t>
      </w:r>
      <w:r w:rsidR="00902CB4">
        <w:rPr>
          <w:rFonts w:hAnsi="ＭＳ ゴシック" w:cs="ＭＳ 明朝" w:hint="eastAsia"/>
          <w:kern w:val="0"/>
          <w:szCs w:val="22"/>
        </w:rPr>
        <w:t>輸入</w:t>
      </w:r>
      <w:r w:rsidR="00EF7E2E" w:rsidRPr="00EF7E2E">
        <w:rPr>
          <w:rFonts w:hAnsi="ＭＳ ゴシック" w:cs="ＭＳ 明朝" w:hint="eastAsia"/>
          <w:kern w:val="0"/>
          <w:szCs w:val="22"/>
        </w:rPr>
        <w:t>指示書番号</w:t>
      </w:r>
      <w:r w:rsidR="00EF7E2E">
        <w:rPr>
          <w:rFonts w:hAnsi="ＭＳ ゴシック" w:cs="ＭＳ 明朝" w:hint="eastAsia"/>
          <w:kern w:val="0"/>
          <w:szCs w:val="22"/>
        </w:rPr>
        <w:t>に係る</w:t>
      </w:r>
      <w:r w:rsidR="00902CB4">
        <w:rPr>
          <w:rFonts w:hAnsi="ＭＳ ゴシック" w:cs="ＭＳ 明朝" w:hint="eastAsia"/>
          <w:kern w:val="0"/>
          <w:szCs w:val="22"/>
        </w:rPr>
        <w:t>輸入指示書情報ＤＢ</w:t>
      </w:r>
      <w:r w:rsidR="00EF7E2E" w:rsidRPr="00EF7E2E">
        <w:rPr>
          <w:rFonts w:hAnsi="ＭＳ ゴシック" w:cs="ＭＳ 明朝" w:hint="eastAsia"/>
          <w:kern w:val="0"/>
          <w:szCs w:val="22"/>
        </w:rPr>
        <w:t>が存在すること。</w:t>
      </w:r>
    </w:p>
    <w:p w:rsidR="0056701C" w:rsidRPr="00EF7E2E" w:rsidRDefault="0056701C" w:rsidP="000E35E8">
      <w:pPr>
        <w:rPr>
          <w:rFonts w:hAnsi="ＭＳ ゴシック"/>
          <w:szCs w:val="22"/>
        </w:rPr>
      </w:pPr>
    </w:p>
    <w:p w:rsidR="006D1ABB" w:rsidRPr="00EF7E2E" w:rsidRDefault="0056701C" w:rsidP="006D1ABB">
      <w:pPr>
        <w:rPr>
          <w:rFonts w:hAnsi="ＭＳ ゴシック"/>
          <w:szCs w:val="22"/>
        </w:rPr>
      </w:pPr>
      <w:r w:rsidRPr="00EF7E2E">
        <w:rPr>
          <w:rFonts w:hAnsi="ＭＳ ゴシック" w:hint="eastAsia"/>
          <w:szCs w:val="22"/>
        </w:rPr>
        <w:t>５．処理内容</w:t>
      </w:r>
    </w:p>
    <w:p w:rsidR="006D1ABB" w:rsidRPr="00EF7E2E" w:rsidRDefault="006D1ABB" w:rsidP="006D1ABB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EF7E2E">
        <w:rPr>
          <w:rFonts w:hAnsi="ＭＳ ゴシック" w:cs="ＭＳ 明朝" w:hint="eastAsia"/>
          <w:kern w:val="0"/>
          <w:szCs w:val="22"/>
        </w:rPr>
        <w:t>（１）入力チェック処理</w:t>
      </w:r>
    </w:p>
    <w:p w:rsidR="00312790" w:rsidRPr="00EF7E2E" w:rsidRDefault="00312790" w:rsidP="0031279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EF7E2E">
        <w:rPr>
          <w:rFonts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D1ABB" w:rsidRPr="00EF7E2E" w:rsidRDefault="00312790" w:rsidP="0031279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EF7E2E">
        <w:rPr>
          <w:rFonts w:hAnsi="ＭＳ ゴシック" w:cs="ＭＳ 明朝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438C6" w:rsidRPr="00EF7E2E" w:rsidRDefault="007438C6" w:rsidP="007438C6">
      <w:pPr>
        <w:autoSpaceDE w:val="0"/>
        <w:autoSpaceDN w:val="0"/>
        <w:adjustRightInd w:val="0"/>
        <w:ind w:firstLineChars="100" w:firstLine="198"/>
        <w:jc w:val="left"/>
        <w:rPr>
          <w:kern w:val="0"/>
          <w:szCs w:val="22"/>
        </w:rPr>
      </w:pPr>
      <w:r w:rsidRPr="00EF7E2E">
        <w:rPr>
          <w:rFonts w:hAnsi="ＭＳ ゴシック" w:cs="ＭＳ 明朝" w:hint="eastAsia"/>
          <w:color w:val="000000"/>
          <w:kern w:val="0"/>
          <w:szCs w:val="22"/>
        </w:rPr>
        <w:t>（２）</w:t>
      </w:r>
      <w:r w:rsidR="0001407D" w:rsidRPr="00EF7E2E">
        <w:rPr>
          <w:rFonts w:ascii="ＭＳ 明朝" w:hAnsi="ＭＳ 明朝" w:hint="eastAsia"/>
        </w:rPr>
        <w:t>輸入指示書登録</w:t>
      </w:r>
      <w:r w:rsidR="00EF7E2E" w:rsidRPr="00EF7E2E">
        <w:rPr>
          <w:rFonts w:ascii="ＭＳ 明朝" w:hAnsi="ＭＳ 明朝" w:hint="eastAsia"/>
        </w:rPr>
        <w:t>呼出情報編集出力処理</w:t>
      </w:r>
    </w:p>
    <w:p w:rsidR="007438C6" w:rsidRDefault="00902CB4" w:rsidP="00055A60">
      <w:pPr>
        <w:autoSpaceDE w:val="0"/>
        <w:autoSpaceDN w:val="0"/>
        <w:adjustRightInd w:val="0"/>
        <w:ind w:leftChars="429" w:left="851" w:firstLineChars="72" w:firstLine="143"/>
        <w:jc w:val="left"/>
        <w:rPr>
          <w:rFonts w:hAnsi="ＭＳ ゴシック"/>
          <w:spacing w:val="2"/>
          <w:kern w:val="0"/>
          <w:szCs w:val="22"/>
        </w:rPr>
      </w:pPr>
      <w:r>
        <w:rPr>
          <w:rFonts w:ascii="ＭＳ 明朝" w:hAnsi="ＭＳ 明朝" w:hint="eastAsia"/>
        </w:rPr>
        <w:t>輸入指示書情報ＤＢ</w:t>
      </w:r>
      <w:r w:rsidR="00EF7E2E" w:rsidRPr="00EF7E2E">
        <w:rPr>
          <w:rFonts w:hAnsi="ＭＳ ゴシック" w:hint="eastAsia"/>
          <w:spacing w:val="2"/>
          <w:kern w:val="0"/>
          <w:szCs w:val="22"/>
        </w:rPr>
        <w:t>より輸入指示書登録</w:t>
      </w:r>
      <w:r w:rsidR="00EF7E2E" w:rsidRPr="00EF7E2E">
        <w:rPr>
          <w:rFonts w:hAnsi="ＭＳ ゴシック" w:cs="ＭＳ 明朝" w:hint="eastAsia"/>
          <w:kern w:val="0"/>
          <w:szCs w:val="22"/>
        </w:rPr>
        <w:t>呼出情報の</w:t>
      </w:r>
      <w:r w:rsidR="00EF7E2E" w:rsidRPr="00EF7E2E">
        <w:rPr>
          <w:rFonts w:hAnsi="ＭＳ ゴシック" w:hint="eastAsia"/>
          <w:spacing w:val="2"/>
          <w:kern w:val="0"/>
          <w:szCs w:val="22"/>
        </w:rPr>
        <w:t>編集及び出力処理を行う。出力項目については「出力項目表」を参照。</w:t>
      </w:r>
    </w:p>
    <w:p w:rsidR="00F020A5" w:rsidRPr="004A4D93" w:rsidRDefault="00F020A5" w:rsidP="00F020A5">
      <w:pPr>
        <w:autoSpaceDE w:val="0"/>
        <w:autoSpaceDN w:val="0"/>
        <w:adjustRightInd w:val="0"/>
        <w:ind w:firstLineChars="100" w:firstLine="198"/>
        <w:jc w:val="left"/>
        <w:rPr>
          <w:rFonts w:cs="ＭＳ 明朝"/>
          <w:color w:val="000000"/>
          <w:kern w:val="0"/>
          <w:szCs w:val="22"/>
        </w:rPr>
      </w:pPr>
      <w:r w:rsidRPr="004A4D93">
        <w:rPr>
          <w:rFonts w:hAnsi="ＭＳ ゴシック" w:cs="ＭＳ 明朝" w:hint="eastAsia"/>
          <w:color w:val="000000"/>
          <w:kern w:val="0"/>
          <w:szCs w:val="22"/>
        </w:rPr>
        <w:t>（３）注意喚起メッセージ出力処理</w:t>
      </w:r>
    </w:p>
    <w:p w:rsidR="00F020A5" w:rsidRPr="00EF7E2E" w:rsidRDefault="00F020A5" w:rsidP="00F020A5">
      <w:pPr>
        <w:autoSpaceDE w:val="0"/>
        <w:autoSpaceDN w:val="0"/>
        <w:adjustRightInd w:val="0"/>
        <w:ind w:leftChars="429" w:left="851" w:firstLineChars="72" w:firstLine="143"/>
        <w:jc w:val="left"/>
        <w:rPr>
          <w:kern w:val="0"/>
          <w:szCs w:val="22"/>
        </w:rPr>
      </w:pPr>
      <w:r w:rsidRPr="00593AA3">
        <w:rPr>
          <w:rFonts w:hAnsi="ＭＳ ゴシック" w:cs="ＭＳ 明朝" w:hint="eastAsia"/>
          <w:color w:val="000000"/>
          <w:kern w:val="0"/>
          <w:szCs w:val="22"/>
        </w:rPr>
        <w:t>呼出情報を元に変更内容をシステムに反映する場合は、再送信が必要である旨を</w:t>
      </w:r>
      <w:r w:rsidRPr="001829CA">
        <w:rPr>
          <w:rFonts w:hAnsi="ＭＳ ゴシック" w:cs="ＭＳ 明朝" w:hint="eastAsia"/>
          <w:color w:val="000000"/>
          <w:kern w:val="0"/>
          <w:szCs w:val="22"/>
        </w:rPr>
        <w:t>注意喚起メッセージとして処理結果通知に出力する</w:t>
      </w:r>
    </w:p>
    <w:p w:rsidR="00462349" w:rsidRPr="006D1ABB" w:rsidRDefault="00462349" w:rsidP="00E42DE9">
      <w:pPr>
        <w:outlineLvl w:val="0"/>
        <w:rPr>
          <w:rFonts w:hAnsi="ＭＳ ゴシック"/>
          <w:szCs w:val="22"/>
        </w:rPr>
      </w:pPr>
    </w:p>
    <w:p w:rsidR="003E0DEA" w:rsidRDefault="003E0DEA">
      <w:pPr>
        <w:widowControl/>
        <w:jc w:val="left"/>
        <w:rPr>
          <w:ins w:id="0" w:author="katoukis" w:date="2017-08-16T17:15:00Z"/>
          <w:rFonts w:hAnsi="ＭＳ ゴシック"/>
          <w:szCs w:val="22"/>
        </w:rPr>
      </w:pPr>
      <w:ins w:id="1" w:author="katoukis" w:date="2017-08-16T17:15:00Z">
        <w:r>
          <w:rPr>
            <w:rFonts w:hAnsi="ＭＳ ゴシック"/>
            <w:szCs w:val="22"/>
          </w:rPr>
          <w:br w:type="page"/>
        </w:r>
      </w:ins>
    </w:p>
    <w:p w:rsidR="00E42DE9" w:rsidRPr="00670071" w:rsidRDefault="00462349" w:rsidP="00E42DE9">
      <w:pPr>
        <w:outlineLvl w:val="0"/>
        <w:rPr>
          <w:rFonts w:hAnsi="ＭＳ ゴシック"/>
          <w:szCs w:val="22"/>
        </w:rPr>
      </w:pPr>
      <w:bookmarkStart w:id="2" w:name="_GoBack"/>
      <w:bookmarkEnd w:id="2"/>
      <w:r>
        <w:rPr>
          <w:rFonts w:hAnsi="ＭＳ ゴシック" w:hint="eastAsia"/>
          <w:szCs w:val="22"/>
        </w:rPr>
        <w:lastRenderedPageBreak/>
        <w:t>６．</w:t>
      </w:r>
      <w:r w:rsidR="00E42DE9" w:rsidRPr="00670071">
        <w:rPr>
          <w:rFonts w:hAnsi="ＭＳ ゴシック" w:hint="eastAsia"/>
          <w:szCs w:val="22"/>
        </w:rPr>
        <w:t>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E519A6" w:rsidRPr="00670071" w:rsidTr="002F15F5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A6" w:rsidRPr="00670071" w:rsidRDefault="00E519A6" w:rsidP="0018299C">
            <w:pPr>
              <w:rPr>
                <w:rFonts w:hAnsi="ＭＳ ゴシック"/>
                <w:szCs w:val="22"/>
              </w:rPr>
            </w:pPr>
            <w:r w:rsidRPr="00670071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A6" w:rsidRPr="00670071" w:rsidRDefault="00E519A6" w:rsidP="0018299C">
            <w:pPr>
              <w:rPr>
                <w:rFonts w:hAnsi="ＭＳ ゴシック"/>
                <w:szCs w:val="22"/>
              </w:rPr>
            </w:pPr>
            <w:r w:rsidRPr="00670071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A6" w:rsidRPr="00670071" w:rsidRDefault="00E519A6" w:rsidP="0018299C">
            <w:pPr>
              <w:rPr>
                <w:rFonts w:hAnsi="ＭＳ ゴシック"/>
                <w:szCs w:val="22"/>
              </w:rPr>
            </w:pPr>
            <w:r w:rsidRPr="00670071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E519A6" w:rsidTr="002F15F5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9A6" w:rsidRDefault="00E519A6" w:rsidP="0018299C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A6" w:rsidRDefault="00E519A6" w:rsidP="0018299C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9A6" w:rsidRDefault="00E519A6" w:rsidP="0018299C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214B61" w:rsidRPr="00670071" w:rsidTr="002F15F5">
        <w:trPr>
          <w:cantSplit/>
          <w:trHeight w:val="3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4B61" w:rsidRDefault="00214B61" w:rsidP="0018299C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輸入指示</w:t>
            </w:r>
            <w:r w:rsidR="00EF7E2E">
              <w:rPr>
                <w:rFonts w:hAnsi="ＭＳ ゴシック" w:hint="eastAsia"/>
                <w:noProof/>
                <w:szCs w:val="22"/>
              </w:rPr>
              <w:t>書登録呼出情報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61" w:rsidRDefault="00EF7E2E" w:rsidP="00EF7E2E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B61" w:rsidRDefault="00EF7E2E" w:rsidP="00EF7E2E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0F7F53" w:rsidRPr="00670071" w:rsidRDefault="000F7F53" w:rsidP="00462349">
      <w:pPr>
        <w:ind w:left="1440" w:hanging="1440"/>
        <w:jc w:val="left"/>
      </w:pPr>
    </w:p>
    <w:p w:rsidR="00E519A6" w:rsidRPr="00670071" w:rsidRDefault="00E519A6"/>
    <w:sectPr w:rsidR="00E519A6" w:rsidRPr="00670071" w:rsidSect="00FB70A7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094" w:rsidRDefault="000C7094">
      <w:r>
        <w:separator/>
      </w:r>
    </w:p>
  </w:endnote>
  <w:endnote w:type="continuationSeparator" w:id="0">
    <w:p w:rsidR="000C7094" w:rsidRDefault="000C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49" w:rsidRDefault="00A40677" w:rsidP="0091090E">
    <w:pPr>
      <w:pStyle w:val="a4"/>
      <w:jc w:val="center"/>
      <w:rPr>
        <w:rStyle w:val="a5"/>
        <w:rFonts w:hAnsi="ＭＳ ゴシック"/>
        <w:szCs w:val="22"/>
      </w:rPr>
    </w:pPr>
    <w:r>
      <w:rPr>
        <w:rStyle w:val="a5"/>
        <w:rFonts w:hAnsi="ＭＳ ゴシック" w:hint="eastAsia"/>
        <w:szCs w:val="22"/>
      </w:rPr>
      <w:t>4</w:t>
    </w:r>
    <w:r w:rsidR="00513B62">
      <w:rPr>
        <w:rStyle w:val="a5"/>
        <w:rFonts w:hAnsi="ＭＳ ゴシック" w:hint="eastAsia"/>
        <w:szCs w:val="22"/>
      </w:rPr>
      <w:t>905</w:t>
    </w:r>
    <w:r w:rsidR="001D2185">
      <w:rPr>
        <w:rStyle w:val="a5"/>
        <w:rFonts w:hAnsi="ＭＳ ゴシック" w:hint="eastAsia"/>
        <w:szCs w:val="22"/>
      </w:rPr>
      <w:t>-01-</w:t>
    </w:r>
    <w:r w:rsidR="00590849" w:rsidRPr="007E3A62">
      <w:rPr>
        <w:rStyle w:val="a5"/>
        <w:rFonts w:hAnsi="ＭＳ ゴシック"/>
        <w:szCs w:val="22"/>
      </w:rPr>
      <w:fldChar w:fldCharType="begin"/>
    </w:r>
    <w:r w:rsidR="00590849" w:rsidRPr="007E3A62">
      <w:rPr>
        <w:rStyle w:val="a5"/>
        <w:rFonts w:hAnsi="ＭＳ ゴシック"/>
        <w:szCs w:val="22"/>
      </w:rPr>
      <w:instrText xml:space="preserve"> PAGE </w:instrText>
    </w:r>
    <w:r w:rsidR="00590849" w:rsidRPr="007E3A62">
      <w:rPr>
        <w:rStyle w:val="a5"/>
        <w:rFonts w:hAnsi="ＭＳ ゴシック"/>
        <w:szCs w:val="22"/>
      </w:rPr>
      <w:fldChar w:fldCharType="separate"/>
    </w:r>
    <w:r w:rsidR="003E0DEA">
      <w:rPr>
        <w:rStyle w:val="a5"/>
        <w:rFonts w:hAnsi="ＭＳ ゴシック"/>
        <w:noProof/>
        <w:szCs w:val="22"/>
      </w:rPr>
      <w:t>1</w:t>
    </w:r>
    <w:r w:rsidR="00590849" w:rsidRPr="007E3A62">
      <w:rPr>
        <w:rStyle w:val="a5"/>
        <w:rFonts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094" w:rsidRDefault="000C7094">
      <w:r>
        <w:separator/>
      </w:r>
    </w:p>
  </w:footnote>
  <w:footnote w:type="continuationSeparator" w:id="0">
    <w:p w:rsidR="000C7094" w:rsidRDefault="000C7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F6140"/>
    <w:multiLevelType w:val="hybridMultilevel"/>
    <w:tmpl w:val="4FB418EC"/>
    <w:lvl w:ilvl="0" w:tplc="9BEA0266">
      <w:start w:val="1"/>
      <w:numFmt w:val="decimalFullWidth"/>
      <w:lvlText w:val="（%1）"/>
      <w:lvlJc w:val="left"/>
      <w:pPr>
        <w:tabs>
          <w:tab w:val="num" w:pos="807"/>
        </w:tabs>
        <w:ind w:left="807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7"/>
        </w:tabs>
        <w:ind w:left="12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7"/>
        </w:tabs>
        <w:ind w:left="16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7"/>
        </w:tabs>
        <w:ind w:left="20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7"/>
        </w:tabs>
        <w:ind w:left="25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7"/>
        </w:tabs>
        <w:ind w:left="29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7"/>
        </w:tabs>
        <w:ind w:left="33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7"/>
        </w:tabs>
        <w:ind w:left="37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7"/>
        </w:tabs>
        <w:ind w:left="4197" w:hanging="420"/>
      </w:pPr>
    </w:lvl>
  </w:abstractNum>
  <w:abstractNum w:abstractNumId="1">
    <w:nsid w:val="3B0B4F58"/>
    <w:multiLevelType w:val="hybridMultilevel"/>
    <w:tmpl w:val="9DB6CD6C"/>
    <w:lvl w:ilvl="0" w:tplc="989051C0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2">
    <w:nsid w:val="3C960F20"/>
    <w:multiLevelType w:val="hybridMultilevel"/>
    <w:tmpl w:val="4C7CB7EE"/>
    <w:lvl w:ilvl="0" w:tplc="C868B6D4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ascii="ＭＳ ゴシック" w:eastAsia="ＭＳ ゴシック" w:hAnsi="ＭＳ ゴシック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3">
    <w:nsid w:val="4C6D3088"/>
    <w:multiLevelType w:val="hybridMultilevel"/>
    <w:tmpl w:val="B01C99B8"/>
    <w:lvl w:ilvl="0" w:tplc="0EF2CA62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4">
    <w:nsid w:val="546F6855"/>
    <w:multiLevelType w:val="hybridMultilevel"/>
    <w:tmpl w:val="66623AA2"/>
    <w:lvl w:ilvl="0" w:tplc="E50C88F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  <w:lang w:val="en-US"/>
      </w:rPr>
    </w:lvl>
    <w:lvl w:ilvl="1" w:tplc="BD223804">
      <w:start w:val="1"/>
      <w:numFmt w:val="decimalFullWidth"/>
      <w:lvlText w:val="%2．"/>
      <w:lvlJc w:val="left"/>
      <w:pPr>
        <w:tabs>
          <w:tab w:val="num" w:pos="567"/>
        </w:tabs>
        <w:ind w:left="567" w:hanging="567"/>
      </w:pPr>
      <w:rPr>
        <w:rFonts w:hint="eastAsia"/>
        <w:lang w:val="en-US"/>
      </w:rPr>
    </w:lvl>
    <w:lvl w:ilvl="2" w:tplc="62EA0C38">
      <w:start w:val="1"/>
      <w:numFmt w:val="decimalEnclosedCircle"/>
      <w:lvlText w:val="%3"/>
      <w:lvlJc w:val="left"/>
      <w:pPr>
        <w:tabs>
          <w:tab w:val="num" w:pos="1560"/>
        </w:tabs>
        <w:ind w:left="1560" w:hanging="360"/>
      </w:pPr>
      <w:rPr>
        <w:rFonts w:hint="eastAsia"/>
        <w:lang w:val="en-US"/>
      </w:rPr>
    </w:lvl>
    <w:lvl w:ilvl="3" w:tplc="81DA05D8">
      <w:start w:val="3"/>
      <w:numFmt w:val="bullet"/>
      <w:lvlText w:val="★"/>
      <w:lvlJc w:val="left"/>
      <w:pPr>
        <w:tabs>
          <w:tab w:val="num" w:pos="1980"/>
        </w:tabs>
        <w:ind w:left="1980" w:hanging="360"/>
      </w:pPr>
      <w:rPr>
        <w:rFonts w:ascii="ＭＳ Ｐゴシック" w:eastAsia="ＭＳ Ｐゴシック" w:hAnsi="ＭＳ Ｐゴシック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>
    <w:nsid w:val="58382FE8"/>
    <w:multiLevelType w:val="hybridMultilevel"/>
    <w:tmpl w:val="D0FE1BE6"/>
    <w:lvl w:ilvl="0" w:tplc="85243BF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6">
    <w:nsid w:val="59ED125D"/>
    <w:multiLevelType w:val="hybridMultilevel"/>
    <w:tmpl w:val="89E0C744"/>
    <w:lvl w:ilvl="0" w:tplc="825EC4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726E3B59"/>
    <w:multiLevelType w:val="hybridMultilevel"/>
    <w:tmpl w:val="BD8403DA"/>
    <w:lvl w:ilvl="0" w:tplc="FA9842A2">
      <w:start w:val="1"/>
      <w:numFmt w:val="decimalEnclosedCircle"/>
      <w:lvlText w:val="%1"/>
      <w:lvlJc w:val="left"/>
      <w:pPr>
        <w:tabs>
          <w:tab w:val="num" w:pos="1162"/>
        </w:tabs>
        <w:ind w:left="1162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2"/>
        </w:tabs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2"/>
        </w:tabs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2"/>
        </w:tabs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2"/>
        </w:tabs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2"/>
        </w:tabs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2"/>
        </w:tabs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2"/>
        </w:tabs>
        <w:ind w:left="4582" w:hanging="420"/>
      </w:pPr>
    </w:lvl>
  </w:abstractNum>
  <w:abstractNum w:abstractNumId="8">
    <w:nsid w:val="7E154B8D"/>
    <w:multiLevelType w:val="hybridMultilevel"/>
    <w:tmpl w:val="C058A9B6"/>
    <w:lvl w:ilvl="0" w:tplc="2934FF7C">
      <w:start w:val="2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9">
    <w:nsid w:val="7FB349AC"/>
    <w:multiLevelType w:val="hybridMultilevel"/>
    <w:tmpl w:val="8B84C5A4"/>
    <w:lvl w:ilvl="0" w:tplc="E27C6B72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9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587E"/>
    <w:rsid w:val="0001222F"/>
    <w:rsid w:val="0001407D"/>
    <w:rsid w:val="000158E9"/>
    <w:rsid w:val="0002466C"/>
    <w:rsid w:val="00024FE1"/>
    <w:rsid w:val="00035EF2"/>
    <w:rsid w:val="000417A6"/>
    <w:rsid w:val="000504FB"/>
    <w:rsid w:val="000529B1"/>
    <w:rsid w:val="00054A8D"/>
    <w:rsid w:val="00055A60"/>
    <w:rsid w:val="00061906"/>
    <w:rsid w:val="000631D1"/>
    <w:rsid w:val="000645C3"/>
    <w:rsid w:val="0006586B"/>
    <w:rsid w:val="0007203D"/>
    <w:rsid w:val="00075E75"/>
    <w:rsid w:val="00090E13"/>
    <w:rsid w:val="00091F88"/>
    <w:rsid w:val="00092A0E"/>
    <w:rsid w:val="00093FEF"/>
    <w:rsid w:val="00097239"/>
    <w:rsid w:val="000A1FB6"/>
    <w:rsid w:val="000B5C83"/>
    <w:rsid w:val="000C2917"/>
    <w:rsid w:val="000C3436"/>
    <w:rsid w:val="000C4593"/>
    <w:rsid w:val="000C704F"/>
    <w:rsid w:val="000C7094"/>
    <w:rsid w:val="000D42CA"/>
    <w:rsid w:val="000E35E8"/>
    <w:rsid w:val="000E4666"/>
    <w:rsid w:val="000E5638"/>
    <w:rsid w:val="000E64AF"/>
    <w:rsid w:val="000E7C71"/>
    <w:rsid w:val="000F1106"/>
    <w:rsid w:val="000F1F8C"/>
    <w:rsid w:val="000F69EA"/>
    <w:rsid w:val="000F7F53"/>
    <w:rsid w:val="001246C3"/>
    <w:rsid w:val="00135398"/>
    <w:rsid w:val="001429E9"/>
    <w:rsid w:val="00142D17"/>
    <w:rsid w:val="001460BF"/>
    <w:rsid w:val="00152C72"/>
    <w:rsid w:val="00153A73"/>
    <w:rsid w:val="00171FC9"/>
    <w:rsid w:val="0017237B"/>
    <w:rsid w:val="001723EE"/>
    <w:rsid w:val="001751C3"/>
    <w:rsid w:val="00176D3A"/>
    <w:rsid w:val="0018299C"/>
    <w:rsid w:val="00182B0F"/>
    <w:rsid w:val="001839CF"/>
    <w:rsid w:val="001905D0"/>
    <w:rsid w:val="00190AD2"/>
    <w:rsid w:val="001A7E94"/>
    <w:rsid w:val="001B4B0D"/>
    <w:rsid w:val="001B5385"/>
    <w:rsid w:val="001C5CAA"/>
    <w:rsid w:val="001D1044"/>
    <w:rsid w:val="001D2185"/>
    <w:rsid w:val="001E36AC"/>
    <w:rsid w:val="001E3FA5"/>
    <w:rsid w:val="001F5748"/>
    <w:rsid w:val="00202FF7"/>
    <w:rsid w:val="00214B61"/>
    <w:rsid w:val="002156B0"/>
    <w:rsid w:val="00217F53"/>
    <w:rsid w:val="0023115A"/>
    <w:rsid w:val="002366DF"/>
    <w:rsid w:val="00246A42"/>
    <w:rsid w:val="002656AA"/>
    <w:rsid w:val="0027622F"/>
    <w:rsid w:val="00285037"/>
    <w:rsid w:val="00287399"/>
    <w:rsid w:val="002912BB"/>
    <w:rsid w:val="002A6EC7"/>
    <w:rsid w:val="002B33D3"/>
    <w:rsid w:val="002B585C"/>
    <w:rsid w:val="002B6ED6"/>
    <w:rsid w:val="002B7FB3"/>
    <w:rsid w:val="002C0486"/>
    <w:rsid w:val="002E161F"/>
    <w:rsid w:val="002E3296"/>
    <w:rsid w:val="002E45F0"/>
    <w:rsid w:val="002F15F5"/>
    <w:rsid w:val="002F4302"/>
    <w:rsid w:val="002F4A52"/>
    <w:rsid w:val="00300E5A"/>
    <w:rsid w:val="00302674"/>
    <w:rsid w:val="00312790"/>
    <w:rsid w:val="00316C5E"/>
    <w:rsid w:val="00317033"/>
    <w:rsid w:val="00323C0F"/>
    <w:rsid w:val="00326C28"/>
    <w:rsid w:val="0033115D"/>
    <w:rsid w:val="00331B00"/>
    <w:rsid w:val="0034686B"/>
    <w:rsid w:val="00350306"/>
    <w:rsid w:val="003514DE"/>
    <w:rsid w:val="00354C6B"/>
    <w:rsid w:val="003744D9"/>
    <w:rsid w:val="0037728A"/>
    <w:rsid w:val="00383614"/>
    <w:rsid w:val="00384672"/>
    <w:rsid w:val="00387295"/>
    <w:rsid w:val="00395566"/>
    <w:rsid w:val="00397439"/>
    <w:rsid w:val="003A2435"/>
    <w:rsid w:val="003A53BD"/>
    <w:rsid w:val="003A5B57"/>
    <w:rsid w:val="003B0774"/>
    <w:rsid w:val="003B6798"/>
    <w:rsid w:val="003C2C4F"/>
    <w:rsid w:val="003D691D"/>
    <w:rsid w:val="003E0DEA"/>
    <w:rsid w:val="003E27D1"/>
    <w:rsid w:val="003E568F"/>
    <w:rsid w:val="003F00B2"/>
    <w:rsid w:val="003F7EA4"/>
    <w:rsid w:val="0041389A"/>
    <w:rsid w:val="00423CBA"/>
    <w:rsid w:val="00436A6A"/>
    <w:rsid w:val="004401DD"/>
    <w:rsid w:val="00461D71"/>
    <w:rsid w:val="00462349"/>
    <w:rsid w:val="0046456A"/>
    <w:rsid w:val="00464AD1"/>
    <w:rsid w:val="00464C95"/>
    <w:rsid w:val="00475156"/>
    <w:rsid w:val="004760B5"/>
    <w:rsid w:val="0048525E"/>
    <w:rsid w:val="00497F84"/>
    <w:rsid w:val="004A14FE"/>
    <w:rsid w:val="004A3919"/>
    <w:rsid w:val="004B0A43"/>
    <w:rsid w:val="004B1A4A"/>
    <w:rsid w:val="004D1BB3"/>
    <w:rsid w:val="00513B62"/>
    <w:rsid w:val="00514A85"/>
    <w:rsid w:val="00515099"/>
    <w:rsid w:val="00526CFE"/>
    <w:rsid w:val="0053212D"/>
    <w:rsid w:val="0054366F"/>
    <w:rsid w:val="005452E0"/>
    <w:rsid w:val="00547566"/>
    <w:rsid w:val="00547B71"/>
    <w:rsid w:val="00553452"/>
    <w:rsid w:val="00562473"/>
    <w:rsid w:val="00566855"/>
    <w:rsid w:val="0056701C"/>
    <w:rsid w:val="00574673"/>
    <w:rsid w:val="00590849"/>
    <w:rsid w:val="005929B4"/>
    <w:rsid w:val="005975D6"/>
    <w:rsid w:val="005A2B67"/>
    <w:rsid w:val="005A7220"/>
    <w:rsid w:val="005B4D9E"/>
    <w:rsid w:val="005E2B5D"/>
    <w:rsid w:val="005E5E54"/>
    <w:rsid w:val="005F00D3"/>
    <w:rsid w:val="005F59C5"/>
    <w:rsid w:val="005F621D"/>
    <w:rsid w:val="006004C6"/>
    <w:rsid w:val="00617DD8"/>
    <w:rsid w:val="00622335"/>
    <w:rsid w:val="00637E37"/>
    <w:rsid w:val="0064285D"/>
    <w:rsid w:val="006430CE"/>
    <w:rsid w:val="0065027C"/>
    <w:rsid w:val="00650A6A"/>
    <w:rsid w:val="00655EB3"/>
    <w:rsid w:val="00661186"/>
    <w:rsid w:val="00662135"/>
    <w:rsid w:val="00663B93"/>
    <w:rsid w:val="00665705"/>
    <w:rsid w:val="00670071"/>
    <w:rsid w:val="00673F3D"/>
    <w:rsid w:val="006751FE"/>
    <w:rsid w:val="00685ACF"/>
    <w:rsid w:val="0069194C"/>
    <w:rsid w:val="006939B7"/>
    <w:rsid w:val="006A0E32"/>
    <w:rsid w:val="006A5F58"/>
    <w:rsid w:val="006A64E9"/>
    <w:rsid w:val="006B1661"/>
    <w:rsid w:val="006B30D7"/>
    <w:rsid w:val="006B75BB"/>
    <w:rsid w:val="006C24CC"/>
    <w:rsid w:val="006C3B1A"/>
    <w:rsid w:val="006C3D1C"/>
    <w:rsid w:val="006C6304"/>
    <w:rsid w:val="006D1ABB"/>
    <w:rsid w:val="006D2FFA"/>
    <w:rsid w:val="006D3519"/>
    <w:rsid w:val="006D39F7"/>
    <w:rsid w:val="006E0539"/>
    <w:rsid w:val="006E75A7"/>
    <w:rsid w:val="006F064E"/>
    <w:rsid w:val="006F0679"/>
    <w:rsid w:val="00710792"/>
    <w:rsid w:val="00712F89"/>
    <w:rsid w:val="00716F10"/>
    <w:rsid w:val="00721229"/>
    <w:rsid w:val="007220F6"/>
    <w:rsid w:val="00726B09"/>
    <w:rsid w:val="0072704D"/>
    <w:rsid w:val="0073056C"/>
    <w:rsid w:val="00733C2A"/>
    <w:rsid w:val="00741F8C"/>
    <w:rsid w:val="007438C6"/>
    <w:rsid w:val="007522AF"/>
    <w:rsid w:val="007522CA"/>
    <w:rsid w:val="007616A6"/>
    <w:rsid w:val="00766752"/>
    <w:rsid w:val="00780BE2"/>
    <w:rsid w:val="007818C2"/>
    <w:rsid w:val="007A0878"/>
    <w:rsid w:val="007A72FF"/>
    <w:rsid w:val="007C0CB8"/>
    <w:rsid w:val="007C7017"/>
    <w:rsid w:val="007E3A62"/>
    <w:rsid w:val="007F5CBE"/>
    <w:rsid w:val="008003E6"/>
    <w:rsid w:val="00800C6F"/>
    <w:rsid w:val="00810A88"/>
    <w:rsid w:val="008203F8"/>
    <w:rsid w:val="00820FD7"/>
    <w:rsid w:val="008273DA"/>
    <w:rsid w:val="00827CE5"/>
    <w:rsid w:val="00831498"/>
    <w:rsid w:val="008412ED"/>
    <w:rsid w:val="00861635"/>
    <w:rsid w:val="00863DD5"/>
    <w:rsid w:val="00870B75"/>
    <w:rsid w:val="0088416D"/>
    <w:rsid w:val="008A0DCE"/>
    <w:rsid w:val="008A307C"/>
    <w:rsid w:val="008A34C9"/>
    <w:rsid w:val="008B4523"/>
    <w:rsid w:val="008C2133"/>
    <w:rsid w:val="008C78E7"/>
    <w:rsid w:val="008D5A51"/>
    <w:rsid w:val="008D5DF2"/>
    <w:rsid w:val="008E0ADB"/>
    <w:rsid w:val="008E4E65"/>
    <w:rsid w:val="008F16C9"/>
    <w:rsid w:val="008F458D"/>
    <w:rsid w:val="008F524D"/>
    <w:rsid w:val="008F6757"/>
    <w:rsid w:val="00902CB4"/>
    <w:rsid w:val="00907ACD"/>
    <w:rsid w:val="0091090E"/>
    <w:rsid w:val="00910B1E"/>
    <w:rsid w:val="0091593A"/>
    <w:rsid w:val="00921309"/>
    <w:rsid w:val="00924DB4"/>
    <w:rsid w:val="009334C7"/>
    <w:rsid w:val="00940DD6"/>
    <w:rsid w:val="00963032"/>
    <w:rsid w:val="00973E2D"/>
    <w:rsid w:val="009827CA"/>
    <w:rsid w:val="009963C2"/>
    <w:rsid w:val="009A0518"/>
    <w:rsid w:val="009C7EDD"/>
    <w:rsid w:val="009D7B19"/>
    <w:rsid w:val="009E10C6"/>
    <w:rsid w:val="009E113C"/>
    <w:rsid w:val="009E6253"/>
    <w:rsid w:val="00A01DAA"/>
    <w:rsid w:val="00A144AF"/>
    <w:rsid w:val="00A27BED"/>
    <w:rsid w:val="00A30FAB"/>
    <w:rsid w:val="00A40643"/>
    <w:rsid w:val="00A40677"/>
    <w:rsid w:val="00A40949"/>
    <w:rsid w:val="00A412F6"/>
    <w:rsid w:val="00A46903"/>
    <w:rsid w:val="00A74576"/>
    <w:rsid w:val="00A81FD4"/>
    <w:rsid w:val="00A86E14"/>
    <w:rsid w:val="00A87C8C"/>
    <w:rsid w:val="00A903A8"/>
    <w:rsid w:val="00AA0B1D"/>
    <w:rsid w:val="00AA2454"/>
    <w:rsid w:val="00AA3967"/>
    <w:rsid w:val="00AA4920"/>
    <w:rsid w:val="00AA69A9"/>
    <w:rsid w:val="00AA7030"/>
    <w:rsid w:val="00AB7B18"/>
    <w:rsid w:val="00AD1059"/>
    <w:rsid w:val="00AD2B4D"/>
    <w:rsid w:val="00B0270A"/>
    <w:rsid w:val="00B10358"/>
    <w:rsid w:val="00B22CC3"/>
    <w:rsid w:val="00B231DD"/>
    <w:rsid w:val="00B236E8"/>
    <w:rsid w:val="00B33E09"/>
    <w:rsid w:val="00B35CDD"/>
    <w:rsid w:val="00B36C0A"/>
    <w:rsid w:val="00B53924"/>
    <w:rsid w:val="00B556F7"/>
    <w:rsid w:val="00B7055E"/>
    <w:rsid w:val="00B747BD"/>
    <w:rsid w:val="00B80370"/>
    <w:rsid w:val="00B831A1"/>
    <w:rsid w:val="00B90AAA"/>
    <w:rsid w:val="00B95DA8"/>
    <w:rsid w:val="00BA07B8"/>
    <w:rsid w:val="00BA1044"/>
    <w:rsid w:val="00BA45CC"/>
    <w:rsid w:val="00BA76D7"/>
    <w:rsid w:val="00BB184C"/>
    <w:rsid w:val="00BC15F0"/>
    <w:rsid w:val="00BD6953"/>
    <w:rsid w:val="00BE255E"/>
    <w:rsid w:val="00BE449C"/>
    <w:rsid w:val="00BE4BB8"/>
    <w:rsid w:val="00BF6F29"/>
    <w:rsid w:val="00C15892"/>
    <w:rsid w:val="00C2079C"/>
    <w:rsid w:val="00C2582D"/>
    <w:rsid w:val="00C44AC7"/>
    <w:rsid w:val="00C44D22"/>
    <w:rsid w:val="00C469E8"/>
    <w:rsid w:val="00C5197C"/>
    <w:rsid w:val="00C54BB8"/>
    <w:rsid w:val="00C7348B"/>
    <w:rsid w:val="00C7629A"/>
    <w:rsid w:val="00C7717F"/>
    <w:rsid w:val="00C80C39"/>
    <w:rsid w:val="00C81288"/>
    <w:rsid w:val="00C83072"/>
    <w:rsid w:val="00C85A71"/>
    <w:rsid w:val="00C964E0"/>
    <w:rsid w:val="00CE196A"/>
    <w:rsid w:val="00CE2B5E"/>
    <w:rsid w:val="00CE690C"/>
    <w:rsid w:val="00CE7742"/>
    <w:rsid w:val="00CF33CE"/>
    <w:rsid w:val="00CF5F1A"/>
    <w:rsid w:val="00CF602A"/>
    <w:rsid w:val="00CF683D"/>
    <w:rsid w:val="00D0341B"/>
    <w:rsid w:val="00D209F6"/>
    <w:rsid w:val="00D22019"/>
    <w:rsid w:val="00D347D1"/>
    <w:rsid w:val="00D4249C"/>
    <w:rsid w:val="00D43644"/>
    <w:rsid w:val="00D521E1"/>
    <w:rsid w:val="00D53735"/>
    <w:rsid w:val="00D64164"/>
    <w:rsid w:val="00D81C74"/>
    <w:rsid w:val="00D837B8"/>
    <w:rsid w:val="00DB1AEC"/>
    <w:rsid w:val="00DB2110"/>
    <w:rsid w:val="00DB6DA0"/>
    <w:rsid w:val="00DC3AC8"/>
    <w:rsid w:val="00DC6D7F"/>
    <w:rsid w:val="00DD00F9"/>
    <w:rsid w:val="00DD07CC"/>
    <w:rsid w:val="00DD75C4"/>
    <w:rsid w:val="00E02EC5"/>
    <w:rsid w:val="00E33B9E"/>
    <w:rsid w:val="00E36D73"/>
    <w:rsid w:val="00E41E74"/>
    <w:rsid w:val="00E42DE9"/>
    <w:rsid w:val="00E44817"/>
    <w:rsid w:val="00E519A6"/>
    <w:rsid w:val="00E52C21"/>
    <w:rsid w:val="00E606C6"/>
    <w:rsid w:val="00E758A8"/>
    <w:rsid w:val="00E75AEB"/>
    <w:rsid w:val="00E81753"/>
    <w:rsid w:val="00E97868"/>
    <w:rsid w:val="00EB0895"/>
    <w:rsid w:val="00EB33AB"/>
    <w:rsid w:val="00EB5041"/>
    <w:rsid w:val="00EB513F"/>
    <w:rsid w:val="00EC38C1"/>
    <w:rsid w:val="00EC75FB"/>
    <w:rsid w:val="00EC7F65"/>
    <w:rsid w:val="00ED374E"/>
    <w:rsid w:val="00EF441D"/>
    <w:rsid w:val="00EF6F9A"/>
    <w:rsid w:val="00EF7E2E"/>
    <w:rsid w:val="00F01AEA"/>
    <w:rsid w:val="00F020A5"/>
    <w:rsid w:val="00F04343"/>
    <w:rsid w:val="00F06EBE"/>
    <w:rsid w:val="00F106AA"/>
    <w:rsid w:val="00F10B3C"/>
    <w:rsid w:val="00F11456"/>
    <w:rsid w:val="00F27940"/>
    <w:rsid w:val="00F3586F"/>
    <w:rsid w:val="00F51DF0"/>
    <w:rsid w:val="00F565DB"/>
    <w:rsid w:val="00F64337"/>
    <w:rsid w:val="00F74BC1"/>
    <w:rsid w:val="00F769C6"/>
    <w:rsid w:val="00F855D9"/>
    <w:rsid w:val="00F972CB"/>
    <w:rsid w:val="00F97577"/>
    <w:rsid w:val="00FA4310"/>
    <w:rsid w:val="00FA6CDC"/>
    <w:rsid w:val="00FB21E3"/>
    <w:rsid w:val="00FB3890"/>
    <w:rsid w:val="00FB680E"/>
    <w:rsid w:val="00FB70A7"/>
    <w:rsid w:val="00FC0296"/>
    <w:rsid w:val="00FC344C"/>
    <w:rsid w:val="00FC3602"/>
    <w:rsid w:val="00FD682B"/>
    <w:rsid w:val="00FE1747"/>
    <w:rsid w:val="00FF5279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0A7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semiHidden/>
    <w:rsid w:val="00A412F6"/>
    <w:rPr>
      <w:sz w:val="18"/>
      <w:szCs w:val="18"/>
    </w:rPr>
  </w:style>
  <w:style w:type="paragraph" w:styleId="a7">
    <w:name w:val="annotation text"/>
    <w:basedOn w:val="a"/>
    <w:semiHidden/>
    <w:rsid w:val="00A412F6"/>
    <w:pPr>
      <w:jc w:val="left"/>
    </w:pPr>
    <w:rPr>
      <w:rFonts w:eastAsia="ＭＳ 明朝"/>
      <w:sz w:val="21"/>
      <w:szCs w:val="24"/>
    </w:rPr>
  </w:style>
  <w:style w:type="paragraph" w:styleId="a8">
    <w:name w:val="Balloon Text"/>
    <w:basedOn w:val="a"/>
    <w:semiHidden/>
    <w:rsid w:val="00A412F6"/>
    <w:rPr>
      <w:rFonts w:ascii="Arial" w:hAnsi="Arial"/>
      <w:sz w:val="18"/>
      <w:szCs w:val="18"/>
    </w:rPr>
  </w:style>
  <w:style w:type="paragraph" w:styleId="a9">
    <w:name w:val="annotation subject"/>
    <w:basedOn w:val="a7"/>
    <w:next w:val="a7"/>
    <w:semiHidden/>
    <w:rsid w:val="00B236E8"/>
    <w:rPr>
      <w:rFonts w:eastAsia="ＭＳ ゴシック"/>
      <w:b/>
      <w:bCs/>
      <w:sz w:val="22"/>
      <w:szCs w:val="20"/>
    </w:rPr>
  </w:style>
  <w:style w:type="paragraph" w:customStyle="1" w:styleId="aa">
    <w:name w:val="レベル１文書"/>
    <w:basedOn w:val="a"/>
    <w:rsid w:val="00CF5F1A"/>
    <w:pPr>
      <w:adjustRightInd w:val="0"/>
      <w:ind w:leftChars="200" w:left="397" w:firstLineChars="100" w:firstLine="198"/>
      <w:jc w:val="left"/>
    </w:pPr>
    <w:rPr>
      <w:rFonts w:hAnsi="ＭＳ ゴシック" w:cs="ＭＳ 明朝"/>
    </w:rPr>
  </w:style>
  <w:style w:type="paragraph" w:customStyle="1" w:styleId="ab">
    <w:name w:val="一太郎"/>
    <w:rsid w:val="00F020A5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0A7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semiHidden/>
    <w:rsid w:val="00A412F6"/>
    <w:rPr>
      <w:sz w:val="18"/>
      <w:szCs w:val="18"/>
    </w:rPr>
  </w:style>
  <w:style w:type="paragraph" w:styleId="a7">
    <w:name w:val="annotation text"/>
    <w:basedOn w:val="a"/>
    <w:semiHidden/>
    <w:rsid w:val="00A412F6"/>
    <w:pPr>
      <w:jc w:val="left"/>
    </w:pPr>
    <w:rPr>
      <w:rFonts w:eastAsia="ＭＳ 明朝"/>
      <w:sz w:val="21"/>
      <w:szCs w:val="24"/>
    </w:rPr>
  </w:style>
  <w:style w:type="paragraph" w:styleId="a8">
    <w:name w:val="Balloon Text"/>
    <w:basedOn w:val="a"/>
    <w:semiHidden/>
    <w:rsid w:val="00A412F6"/>
    <w:rPr>
      <w:rFonts w:ascii="Arial" w:hAnsi="Arial"/>
      <w:sz w:val="18"/>
      <w:szCs w:val="18"/>
    </w:rPr>
  </w:style>
  <w:style w:type="paragraph" w:styleId="a9">
    <w:name w:val="annotation subject"/>
    <w:basedOn w:val="a7"/>
    <w:next w:val="a7"/>
    <w:semiHidden/>
    <w:rsid w:val="00B236E8"/>
    <w:rPr>
      <w:rFonts w:eastAsia="ＭＳ ゴシック"/>
      <w:b/>
      <w:bCs/>
      <w:sz w:val="22"/>
      <w:szCs w:val="20"/>
    </w:rPr>
  </w:style>
  <w:style w:type="paragraph" w:customStyle="1" w:styleId="aa">
    <w:name w:val="レベル１文書"/>
    <w:basedOn w:val="a"/>
    <w:rsid w:val="00CF5F1A"/>
    <w:pPr>
      <w:adjustRightInd w:val="0"/>
      <w:ind w:leftChars="200" w:left="397" w:firstLineChars="100" w:firstLine="198"/>
      <w:jc w:val="left"/>
    </w:pPr>
    <w:rPr>
      <w:rFonts w:hAnsi="ＭＳ ゴシック" w:cs="ＭＳ 明朝"/>
    </w:rPr>
  </w:style>
  <w:style w:type="paragraph" w:customStyle="1" w:styleId="ab">
    <w:name w:val="一太郎"/>
    <w:rsid w:val="00F020A5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5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59F69D-8532-4068-920A-2B3DB398ACEA}"/>
</file>

<file path=customXml/itemProps2.xml><?xml version="1.0" encoding="utf-8"?>
<ds:datastoreItem xmlns:ds="http://schemas.openxmlformats.org/officeDocument/2006/customXml" ds:itemID="{996B8D74-B96D-4507-8AC5-E1E7BB59EE08}"/>
</file>

<file path=customXml/itemProps3.xml><?xml version="1.0" encoding="utf-8"?>
<ds:datastoreItem xmlns:ds="http://schemas.openxmlformats.org/officeDocument/2006/customXml" ds:itemID="{CFE0150C-C9AE-4DFD-BA1C-3BC074A8C5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770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ＸＸＸ</vt:lpstr>
    </vt:vector>
  </TitlesOfParts>
  <Manager/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2006-12-14T09:19:00Z</cp:lastPrinted>
  <dcterms:created xsi:type="dcterms:W3CDTF">2016-02-01T06:22:00Z</dcterms:created>
  <dcterms:modified xsi:type="dcterms:W3CDTF">2017-08-16T08:16:00Z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