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320C3E" w:rsidRDefault="000F7F53" w:rsidP="008203F8">
      <w:pPr>
        <w:jc w:val="center"/>
        <w:rPr>
          <w:rFonts w:hAnsi="ＭＳ ゴシック"/>
        </w:rPr>
      </w:pPr>
      <w:bookmarkStart w:id="0" w:name="_GoBack"/>
      <w:bookmarkEnd w:id="0"/>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p w:rsidR="000F7F53" w:rsidRPr="00320C3E" w:rsidRDefault="000F7F53"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320C3E" w:rsidTr="00924DB4">
        <w:trPr>
          <w:trHeight w:val="1611"/>
        </w:trPr>
        <w:tc>
          <w:tcPr>
            <w:tcW w:w="7655" w:type="dxa"/>
            <w:tcBorders>
              <w:top w:val="single" w:sz="4" w:space="0" w:color="auto"/>
              <w:bottom w:val="single" w:sz="4" w:space="0" w:color="auto"/>
            </w:tcBorders>
          </w:tcPr>
          <w:p w:rsidR="000F7F53" w:rsidRPr="00320C3E" w:rsidRDefault="000F7F53" w:rsidP="008203F8">
            <w:pPr>
              <w:jc w:val="center"/>
              <w:rPr>
                <w:rFonts w:hAnsi="ＭＳ ゴシック"/>
                <w:b/>
                <w:sz w:val="44"/>
              </w:rPr>
            </w:pPr>
          </w:p>
          <w:p w:rsidR="000F7F53" w:rsidRPr="00320C3E" w:rsidRDefault="00E53448" w:rsidP="008203F8">
            <w:pPr>
              <w:jc w:val="center"/>
              <w:rPr>
                <w:rFonts w:hAnsi="ＭＳ ゴシック"/>
                <w:b/>
                <w:sz w:val="44"/>
              </w:rPr>
            </w:pPr>
            <w:r>
              <w:rPr>
                <w:rFonts w:hAnsi="ＭＳ ゴシック" w:hint="eastAsia"/>
                <w:b/>
                <w:sz w:val="44"/>
              </w:rPr>
              <w:t>１１０４</w:t>
            </w:r>
            <w:r w:rsidR="000F7F53" w:rsidRPr="00320C3E">
              <w:rPr>
                <w:rFonts w:hAnsi="ＭＳ ゴシック" w:hint="eastAsia"/>
                <w:b/>
                <w:sz w:val="44"/>
              </w:rPr>
              <w:t>．</w:t>
            </w:r>
            <w:r w:rsidR="00E00EDB">
              <w:rPr>
                <w:rFonts w:hAnsi="ＭＳ ゴシック" w:hint="eastAsia"/>
                <w:b/>
                <w:sz w:val="44"/>
              </w:rPr>
              <w:t>指定地外／船陸／船舶間交通許可申請</w:t>
            </w:r>
            <w:r w:rsidR="006A093E">
              <w:rPr>
                <w:rFonts w:hAnsi="ＭＳ ゴシック" w:hint="eastAsia"/>
                <w:b/>
                <w:sz w:val="44"/>
              </w:rPr>
              <w:t>照会</w:t>
            </w:r>
          </w:p>
          <w:p w:rsidR="000F7F53" w:rsidRPr="00320C3E" w:rsidRDefault="000F7F53" w:rsidP="008203F8">
            <w:pPr>
              <w:jc w:val="center"/>
              <w:rPr>
                <w:rFonts w:hAnsi="ＭＳ ゴシック"/>
                <w:b/>
                <w:sz w:val="44"/>
              </w:rPr>
            </w:pPr>
          </w:p>
        </w:tc>
      </w:tr>
    </w:tbl>
    <w:p w:rsidR="000F7F53" w:rsidRPr="00320C3E" w:rsidRDefault="000F7F53" w:rsidP="008203F8">
      <w:pPr>
        <w:jc w:val="center"/>
        <w:rPr>
          <w:rFonts w:hAnsi="ＭＳ ゴシック"/>
          <w:sz w:val="44"/>
          <w:szCs w:val="44"/>
        </w:rPr>
      </w:pPr>
    </w:p>
    <w:p w:rsidR="000F7F53" w:rsidRPr="00DD0FEA"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A20B51"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p w:rsidR="000F7F53" w:rsidRPr="00320C3E" w:rsidRDefault="000F7F53"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320C3E" w:rsidTr="006F14F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320C3E" w:rsidRDefault="000F7F53" w:rsidP="008203F8">
            <w:pPr>
              <w:jc w:val="center"/>
              <w:rPr>
                <w:rFonts w:hAnsi="ＭＳ ゴシック"/>
              </w:rPr>
            </w:pPr>
            <w:r w:rsidRPr="00320C3E">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320C3E" w:rsidRDefault="00E77572" w:rsidP="008203F8">
            <w:pPr>
              <w:jc w:val="center"/>
              <w:rPr>
                <w:rFonts w:hAnsi="ＭＳ ゴシック"/>
              </w:rPr>
            </w:pPr>
            <w:r>
              <w:rPr>
                <w:rFonts w:hAnsi="ＭＳ ゴシック" w:hint="eastAsia"/>
              </w:rPr>
              <w:t>業務名</w:t>
            </w:r>
          </w:p>
        </w:tc>
      </w:tr>
      <w:tr w:rsidR="00272343" w:rsidRPr="00320C3E" w:rsidTr="006F14F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72343" w:rsidRPr="00320C3E" w:rsidRDefault="00AE74E8" w:rsidP="008203F8">
            <w:pPr>
              <w:jc w:val="center"/>
              <w:rPr>
                <w:rFonts w:hAnsi="ＭＳ ゴシック" w:cs="ＭＳ ゴシック"/>
                <w:color w:val="000000"/>
                <w:szCs w:val="22"/>
              </w:rPr>
            </w:pPr>
            <w:r>
              <w:rPr>
                <w:rFonts w:hAnsi="ＭＳ ゴシック" w:cs="ＭＳ ゴシック" w:hint="eastAsia"/>
                <w:color w:val="000000"/>
                <w:szCs w:val="22"/>
              </w:rPr>
              <w:t>Ｉ</w:t>
            </w:r>
            <w:r w:rsidR="0095269F">
              <w:rPr>
                <w:rFonts w:hAnsi="ＭＳ ゴシック" w:cs="ＭＳ ゴシック" w:hint="eastAsia"/>
                <w:color w:val="000000"/>
                <w:szCs w:val="22"/>
              </w:rPr>
              <w:t>ＡＰ</w:t>
            </w:r>
          </w:p>
        </w:tc>
        <w:tc>
          <w:tcPr>
            <w:tcW w:w="4253" w:type="dxa"/>
            <w:tcBorders>
              <w:top w:val="single" w:sz="4" w:space="0" w:color="auto"/>
              <w:left w:val="single" w:sz="4" w:space="0" w:color="auto"/>
              <w:bottom w:val="single" w:sz="4" w:space="0" w:color="auto"/>
              <w:right w:val="single" w:sz="4" w:space="0" w:color="auto"/>
            </w:tcBorders>
            <w:vAlign w:val="center"/>
          </w:tcPr>
          <w:p w:rsidR="00272343" w:rsidRPr="00320C3E" w:rsidRDefault="00E00EDB" w:rsidP="008203F8">
            <w:pPr>
              <w:jc w:val="center"/>
              <w:rPr>
                <w:rFonts w:hAnsi="ＭＳ ゴシック" w:cs="ＭＳ ゴシック"/>
                <w:color w:val="000000"/>
                <w:szCs w:val="22"/>
              </w:rPr>
            </w:pPr>
            <w:r>
              <w:rPr>
                <w:rFonts w:hAnsi="ＭＳ ゴシック" w:cs="ＭＳ ゴシック" w:hint="eastAsia"/>
                <w:color w:val="000000"/>
                <w:szCs w:val="22"/>
              </w:rPr>
              <w:t>指定地外／船陸／船舶間交通許可申請</w:t>
            </w:r>
            <w:r w:rsidR="00AE74E8">
              <w:rPr>
                <w:rFonts w:hAnsi="ＭＳ ゴシック" w:cs="ＭＳ ゴシック" w:hint="eastAsia"/>
                <w:color w:val="000000"/>
                <w:szCs w:val="22"/>
              </w:rPr>
              <w:t>照会</w:t>
            </w:r>
          </w:p>
        </w:tc>
      </w:tr>
    </w:tbl>
    <w:p w:rsidR="000F7F53" w:rsidRPr="00320C3E" w:rsidRDefault="000F7F53">
      <w:pPr>
        <w:jc w:val="left"/>
        <w:rPr>
          <w:rFonts w:hAnsi="ＭＳ ゴシック"/>
        </w:rPr>
      </w:pPr>
    </w:p>
    <w:p w:rsidR="007E3A62" w:rsidRPr="00E72A6C" w:rsidRDefault="007E3A62" w:rsidP="007E3A62">
      <w:pPr>
        <w:autoSpaceDE w:val="0"/>
        <w:autoSpaceDN w:val="0"/>
        <w:adjustRightInd w:val="0"/>
        <w:jc w:val="left"/>
        <w:rPr>
          <w:rFonts w:hAnsi="ＭＳ ゴシック"/>
          <w:szCs w:val="22"/>
        </w:rPr>
      </w:pPr>
      <w:r w:rsidRPr="00320C3E">
        <w:rPr>
          <w:rFonts w:hAnsi="ＭＳ ゴシック"/>
        </w:rPr>
        <w:br w:type="page"/>
      </w:r>
      <w:r w:rsidRPr="00E72A6C">
        <w:rPr>
          <w:rFonts w:hAnsi="ＭＳ ゴシック" w:cs="ＭＳ 明朝" w:hint="eastAsia"/>
          <w:color w:val="000000"/>
          <w:szCs w:val="22"/>
        </w:rPr>
        <w:lastRenderedPageBreak/>
        <w:t>１．業務概要</w:t>
      </w:r>
    </w:p>
    <w:p w:rsidR="006A093E" w:rsidRPr="0065742F" w:rsidRDefault="006A093E" w:rsidP="006A093E">
      <w:pPr>
        <w:ind w:leftChars="200" w:left="397" w:firstLineChars="100" w:firstLine="198"/>
        <w:rPr>
          <w:rFonts w:hAnsi="ＭＳ ゴシック"/>
        </w:rPr>
      </w:pPr>
      <w:r w:rsidRPr="0065742F">
        <w:rPr>
          <w:rFonts w:hAnsi="ＭＳ ゴシック" w:hint="eastAsia"/>
        </w:rPr>
        <w:t>本業務は、</w:t>
      </w:r>
      <w:r>
        <w:rPr>
          <w:rFonts w:hint="eastAsia"/>
        </w:rPr>
        <w:t>「指定地外／船陸／船舶間交通許可申請</w:t>
      </w:r>
      <w:r w:rsidRPr="003F7968">
        <w:rPr>
          <w:rFonts w:hint="eastAsia"/>
        </w:rPr>
        <w:t>（</w:t>
      </w:r>
      <w:r>
        <w:rPr>
          <w:rFonts w:hint="eastAsia"/>
        </w:rPr>
        <w:t>ＡＰＡ</w:t>
      </w:r>
      <w:r w:rsidRPr="003F7968">
        <w:rPr>
          <w:rFonts w:hint="eastAsia"/>
        </w:rPr>
        <w:t>）」業務</w:t>
      </w:r>
      <w:r w:rsidRPr="00DA29E7">
        <w:rPr>
          <w:rFonts w:hint="eastAsia"/>
        </w:rPr>
        <w:t>によりシステムに登録</w:t>
      </w:r>
      <w:r>
        <w:rPr>
          <w:rFonts w:hint="eastAsia"/>
        </w:rPr>
        <w:t>された交通許可申請情報</w:t>
      </w:r>
      <w:r w:rsidRPr="00DA29E7">
        <w:rPr>
          <w:rFonts w:hint="eastAsia"/>
        </w:rPr>
        <w:t>を</w:t>
      </w:r>
      <w:r>
        <w:rPr>
          <w:rFonts w:hint="eastAsia"/>
        </w:rPr>
        <w:t>照会する</w:t>
      </w:r>
      <w:r w:rsidRPr="0065742F">
        <w:rPr>
          <w:rFonts w:hAnsi="ＭＳ ゴシック" w:hint="eastAsia"/>
        </w:rPr>
        <w:t>。</w:t>
      </w:r>
    </w:p>
    <w:p w:rsidR="006A093E" w:rsidRPr="0065742F" w:rsidRDefault="006A093E" w:rsidP="006A093E">
      <w:pPr>
        <w:ind w:leftChars="200" w:left="397" w:firstLineChars="100" w:firstLine="198"/>
        <w:rPr>
          <w:rFonts w:hAnsi="ＭＳ ゴシック"/>
        </w:rPr>
      </w:pPr>
      <w:r w:rsidRPr="0065742F">
        <w:rPr>
          <w:rFonts w:hAnsi="ＭＳ ゴシック" w:hint="eastAsia"/>
        </w:rPr>
        <w:t>本業務は、該当申請情報がシステムから削除されるまでの間、行うことができる。</w:t>
      </w:r>
    </w:p>
    <w:p w:rsidR="007E3A62" w:rsidRPr="00E72A6C" w:rsidRDefault="007E3A62" w:rsidP="007E3A62">
      <w:pPr>
        <w:autoSpaceDE w:val="0"/>
        <w:autoSpaceDN w:val="0"/>
        <w:adjustRightInd w:val="0"/>
        <w:jc w:val="left"/>
        <w:rPr>
          <w:rFonts w:hAnsi="ＭＳ ゴシック"/>
          <w:szCs w:val="22"/>
        </w:rPr>
      </w:pPr>
    </w:p>
    <w:p w:rsidR="007E3A62" w:rsidRPr="00E72A6C" w:rsidRDefault="007E3A62" w:rsidP="007E3A62">
      <w:pPr>
        <w:autoSpaceDE w:val="0"/>
        <w:autoSpaceDN w:val="0"/>
        <w:adjustRightInd w:val="0"/>
        <w:jc w:val="left"/>
        <w:rPr>
          <w:rFonts w:hAnsi="ＭＳ ゴシック"/>
          <w:szCs w:val="22"/>
        </w:rPr>
      </w:pPr>
      <w:r w:rsidRPr="00E72A6C">
        <w:rPr>
          <w:rFonts w:hAnsi="ＭＳ ゴシック" w:cs="ＭＳ 明朝" w:hint="eastAsia"/>
          <w:color w:val="000000"/>
          <w:szCs w:val="22"/>
        </w:rPr>
        <w:t>２．入力者</w:t>
      </w:r>
    </w:p>
    <w:p w:rsidR="00C43C6B" w:rsidRDefault="00813C9E" w:rsidP="00813C9E">
      <w:pPr>
        <w:autoSpaceDE w:val="0"/>
        <w:autoSpaceDN w:val="0"/>
        <w:adjustRightInd w:val="0"/>
        <w:ind w:leftChars="200" w:left="397" w:firstLineChars="100" w:firstLine="198"/>
        <w:jc w:val="left"/>
        <w:rPr>
          <w:rFonts w:hAnsi="ＭＳ ゴシック"/>
          <w:kern w:val="0"/>
          <w:szCs w:val="22"/>
        </w:rPr>
      </w:pPr>
      <w:r w:rsidRPr="00676942">
        <w:rPr>
          <w:rFonts w:hAnsi="ＭＳ ゴシック" w:hint="eastAsia"/>
          <w:kern w:val="0"/>
          <w:szCs w:val="22"/>
        </w:rPr>
        <w:t>全利用者（厚生労働省（食品）、動物検疫所、植物防疫所、</w:t>
      </w:r>
      <w:r w:rsidR="000266CD" w:rsidRPr="007A7497">
        <w:rPr>
          <w:rFonts w:hAnsi="ＭＳ ゴシック" w:hint="eastAsia"/>
          <w:kern w:val="0"/>
          <w:szCs w:val="22"/>
        </w:rPr>
        <w:t>入管</w:t>
      </w:r>
      <w:r w:rsidRPr="00676942">
        <w:rPr>
          <w:rFonts w:hAnsi="ＭＳ ゴシック" w:hint="eastAsia"/>
          <w:kern w:val="0"/>
          <w:szCs w:val="22"/>
        </w:rPr>
        <w:t>（航空）、検疫所（人・航空）、厚生局等</w:t>
      </w:r>
      <w:r w:rsidR="00002556" w:rsidRPr="00676942">
        <w:rPr>
          <w:rFonts w:hAnsi="ＭＳ ゴシック" w:hint="eastAsia"/>
          <w:kern w:val="0"/>
          <w:szCs w:val="22"/>
        </w:rPr>
        <w:t>、輸出証明書等発給機関</w:t>
      </w:r>
      <w:r w:rsidRPr="00676942">
        <w:rPr>
          <w:rFonts w:hAnsi="ＭＳ ゴシック" w:hint="eastAsia"/>
          <w:kern w:val="0"/>
          <w:szCs w:val="22"/>
        </w:rPr>
        <w:t>は除く）</w:t>
      </w:r>
    </w:p>
    <w:p w:rsidR="00676942" w:rsidRPr="007E3A62" w:rsidRDefault="00676942" w:rsidP="00813C9E">
      <w:pPr>
        <w:autoSpaceDE w:val="0"/>
        <w:autoSpaceDN w:val="0"/>
        <w:adjustRightInd w:val="0"/>
        <w:ind w:leftChars="200" w:left="397" w:firstLineChars="100" w:firstLine="198"/>
        <w:jc w:val="left"/>
        <w:rPr>
          <w:rFonts w:hAnsi="ＭＳ ゴシック"/>
          <w:kern w:val="0"/>
          <w:szCs w:val="22"/>
        </w:rPr>
      </w:pPr>
    </w:p>
    <w:p w:rsidR="007E3A62" w:rsidRPr="00E72A6C" w:rsidRDefault="007E3A62" w:rsidP="007E3A62">
      <w:pPr>
        <w:autoSpaceDE w:val="0"/>
        <w:autoSpaceDN w:val="0"/>
        <w:adjustRightInd w:val="0"/>
        <w:jc w:val="left"/>
        <w:rPr>
          <w:rFonts w:hAnsi="ＭＳ ゴシック" w:cs="ＭＳ 明朝"/>
          <w:color w:val="000000"/>
          <w:szCs w:val="22"/>
        </w:rPr>
      </w:pPr>
      <w:r w:rsidRPr="00E72A6C">
        <w:rPr>
          <w:rFonts w:hAnsi="ＭＳ ゴシック" w:cs="ＭＳ 明朝" w:hint="eastAsia"/>
          <w:color w:val="000000"/>
          <w:szCs w:val="22"/>
        </w:rPr>
        <w:t>３．制限事項</w:t>
      </w:r>
    </w:p>
    <w:p w:rsidR="007E3A62" w:rsidRPr="00E72A6C" w:rsidRDefault="00401C72" w:rsidP="00396278">
      <w:pPr>
        <w:autoSpaceDE w:val="0"/>
        <w:autoSpaceDN w:val="0"/>
        <w:adjustRightInd w:val="0"/>
        <w:ind w:leftChars="300" w:left="595"/>
        <w:jc w:val="left"/>
        <w:rPr>
          <w:rFonts w:hAnsi="ＭＳ ゴシック"/>
          <w:szCs w:val="22"/>
          <w:u w:val="single"/>
          <w:shd w:val="pct15" w:color="auto" w:fill="FFFFFF"/>
        </w:rPr>
      </w:pPr>
      <w:r>
        <w:rPr>
          <w:rFonts w:hAnsi="ＭＳ ゴシック" w:hint="eastAsia"/>
        </w:rPr>
        <w:t>なし</w:t>
      </w:r>
    </w:p>
    <w:p w:rsidR="00CA6D94" w:rsidRPr="00E72A6C" w:rsidRDefault="00CA6D94" w:rsidP="007E3A62">
      <w:pPr>
        <w:autoSpaceDE w:val="0"/>
        <w:autoSpaceDN w:val="0"/>
        <w:adjustRightInd w:val="0"/>
        <w:jc w:val="left"/>
        <w:rPr>
          <w:rFonts w:hAnsi="ＭＳ ゴシック"/>
          <w:szCs w:val="22"/>
        </w:rPr>
      </w:pPr>
    </w:p>
    <w:p w:rsidR="007E3A62" w:rsidRPr="00E72A6C" w:rsidRDefault="007E3A62" w:rsidP="007E3A62">
      <w:pPr>
        <w:autoSpaceDE w:val="0"/>
        <w:autoSpaceDN w:val="0"/>
        <w:adjustRightInd w:val="0"/>
        <w:jc w:val="left"/>
        <w:rPr>
          <w:rFonts w:hAnsi="ＭＳ ゴシック"/>
          <w:szCs w:val="22"/>
        </w:rPr>
      </w:pPr>
      <w:r w:rsidRPr="00E72A6C">
        <w:rPr>
          <w:rFonts w:hAnsi="ＭＳ ゴシック" w:cs="ＭＳ 明朝" w:hint="eastAsia"/>
          <w:color w:val="000000"/>
          <w:szCs w:val="22"/>
        </w:rPr>
        <w:t>４．入力条件</w:t>
      </w:r>
    </w:p>
    <w:p w:rsidR="007E3A62" w:rsidRPr="00E72A6C" w:rsidRDefault="007E3A62" w:rsidP="007E3A62">
      <w:pPr>
        <w:autoSpaceDE w:val="0"/>
        <w:autoSpaceDN w:val="0"/>
        <w:adjustRightInd w:val="0"/>
        <w:ind w:firstLineChars="100" w:firstLine="198"/>
        <w:jc w:val="left"/>
        <w:rPr>
          <w:rFonts w:hAnsi="ＭＳ ゴシック"/>
          <w:szCs w:val="22"/>
        </w:rPr>
      </w:pPr>
      <w:r w:rsidRPr="00E72A6C">
        <w:rPr>
          <w:rFonts w:hAnsi="ＭＳ ゴシック" w:cs="ＭＳ 明朝" w:hint="eastAsia"/>
          <w:color w:val="000000"/>
          <w:szCs w:val="22"/>
        </w:rPr>
        <w:t>（１）入力者チェック</w:t>
      </w:r>
    </w:p>
    <w:p w:rsidR="009E1209" w:rsidRDefault="00057FE6" w:rsidP="00057FE6">
      <w:pPr>
        <w:autoSpaceDE w:val="0"/>
        <w:autoSpaceDN w:val="0"/>
        <w:adjustRightInd w:val="0"/>
        <w:ind w:firstLineChars="400" w:firstLine="794"/>
        <w:jc w:val="left"/>
        <w:rPr>
          <w:rFonts w:hAnsi="ＭＳ ゴシック" w:cs="ＭＳ 明朝"/>
          <w:color w:val="000000"/>
          <w:szCs w:val="22"/>
        </w:rPr>
      </w:pPr>
      <w:r>
        <w:rPr>
          <w:rFonts w:hAnsi="ＭＳ ゴシック" w:cs="ＭＳ 明朝" w:hint="eastAsia"/>
          <w:color w:val="000000"/>
          <w:szCs w:val="22"/>
        </w:rPr>
        <w:t>①</w:t>
      </w:r>
      <w:r w:rsidR="007E3A62" w:rsidRPr="00B527E5">
        <w:rPr>
          <w:rFonts w:hAnsi="ＭＳ ゴシック" w:cs="ＭＳ 明朝" w:hint="eastAsia"/>
          <w:color w:val="000000"/>
          <w:szCs w:val="22"/>
        </w:rPr>
        <w:t>システムに登録されている利用者であること。</w:t>
      </w:r>
    </w:p>
    <w:p w:rsidR="00057FE6" w:rsidRPr="00057FE6" w:rsidRDefault="00057FE6" w:rsidP="00D66D72">
      <w:pPr>
        <w:autoSpaceDE w:val="0"/>
        <w:autoSpaceDN w:val="0"/>
        <w:adjustRightInd w:val="0"/>
        <w:ind w:leftChars="401" w:left="994" w:hangingChars="100" w:hanging="198"/>
        <w:jc w:val="left"/>
        <w:rPr>
          <w:rFonts w:hAnsi="ＭＳ ゴシック" w:cs="ＭＳ 明朝"/>
          <w:color w:val="000000"/>
          <w:szCs w:val="22"/>
        </w:rPr>
      </w:pPr>
      <w:r>
        <w:rPr>
          <w:rFonts w:hAnsi="ＭＳ ゴシック" w:cs="ＭＳ 明朝" w:hint="eastAsia"/>
          <w:color w:val="000000"/>
          <w:szCs w:val="22"/>
        </w:rPr>
        <w:t>②</w:t>
      </w:r>
      <w:r w:rsidR="006A093E">
        <w:rPr>
          <w:rFonts w:hAnsi="ＭＳ ゴシック" w:cs="ＭＳ 明朝" w:hint="eastAsia"/>
          <w:color w:val="000000"/>
          <w:szCs w:val="22"/>
        </w:rPr>
        <w:t>入力者が税関以外の場合は、</w:t>
      </w:r>
      <w:r w:rsidR="00D66D72">
        <w:rPr>
          <w:rFonts w:hAnsi="ＭＳ ゴシック" w:cs="ＭＳ 明朝" w:hint="eastAsia"/>
          <w:szCs w:val="22"/>
        </w:rPr>
        <w:t>交通許可申請ＤＢに登録されている交通許可申請を行った入力者と同一の利用者であること。</w:t>
      </w:r>
    </w:p>
    <w:p w:rsidR="004E3A19" w:rsidRPr="00E72A6C" w:rsidRDefault="004E3A19" w:rsidP="004E3A19">
      <w:pPr>
        <w:autoSpaceDE w:val="0"/>
        <w:autoSpaceDN w:val="0"/>
        <w:adjustRightInd w:val="0"/>
        <w:ind w:firstLineChars="100" w:firstLine="198"/>
        <w:jc w:val="left"/>
        <w:rPr>
          <w:rFonts w:hAnsi="ＭＳ ゴシック" w:cs="ＭＳ 明朝"/>
          <w:szCs w:val="22"/>
        </w:rPr>
      </w:pPr>
      <w:r w:rsidRPr="00E72A6C">
        <w:rPr>
          <w:rFonts w:hAnsi="ＭＳ ゴシック" w:cs="ＭＳ 明朝" w:hint="eastAsia"/>
          <w:szCs w:val="22"/>
        </w:rPr>
        <w:t>（２）入力項目チェック</w:t>
      </w:r>
    </w:p>
    <w:p w:rsidR="004E3A19" w:rsidRPr="00E72A6C" w:rsidRDefault="004E3A19" w:rsidP="004E3A19">
      <w:pPr>
        <w:autoSpaceDE w:val="0"/>
        <w:autoSpaceDN w:val="0"/>
        <w:adjustRightInd w:val="0"/>
        <w:ind w:firstLineChars="200" w:firstLine="397"/>
        <w:jc w:val="left"/>
        <w:rPr>
          <w:rFonts w:hAnsi="ＭＳ ゴシック" w:cs="ＭＳ 明朝"/>
          <w:szCs w:val="22"/>
        </w:rPr>
      </w:pPr>
      <w:r w:rsidRPr="00E72A6C">
        <w:rPr>
          <w:rFonts w:hAnsi="ＭＳ ゴシック" w:cs="ＭＳ 明朝" w:hint="eastAsia"/>
          <w:szCs w:val="22"/>
        </w:rPr>
        <w:t>（Ａ）単項目チェック</w:t>
      </w:r>
    </w:p>
    <w:p w:rsidR="004E3A19" w:rsidRPr="00E72A6C" w:rsidRDefault="004E3A19" w:rsidP="004E3A19">
      <w:pPr>
        <w:autoSpaceDE w:val="0"/>
        <w:autoSpaceDN w:val="0"/>
        <w:adjustRightInd w:val="0"/>
        <w:ind w:firstLineChars="602" w:firstLine="1194"/>
        <w:jc w:val="left"/>
        <w:rPr>
          <w:rFonts w:hAnsi="ＭＳ ゴシック" w:cs="ＭＳ 明朝"/>
          <w:szCs w:val="22"/>
        </w:rPr>
      </w:pPr>
      <w:r w:rsidRPr="00E72A6C">
        <w:rPr>
          <w:rFonts w:hAnsi="ＭＳ ゴシック" w:cs="ＭＳ 明朝" w:hint="eastAsia"/>
          <w:szCs w:val="22"/>
        </w:rPr>
        <w:t>「入力項目表」及び「オンライン業務共通設計書」参照。</w:t>
      </w:r>
    </w:p>
    <w:p w:rsidR="004E3A19" w:rsidRPr="00E72A6C" w:rsidRDefault="004E3A19" w:rsidP="004E3A19">
      <w:pPr>
        <w:autoSpaceDE w:val="0"/>
        <w:autoSpaceDN w:val="0"/>
        <w:adjustRightInd w:val="0"/>
        <w:ind w:firstLineChars="200" w:firstLine="397"/>
        <w:jc w:val="left"/>
        <w:rPr>
          <w:rFonts w:hAnsi="ＭＳ ゴシック" w:cs="ＭＳ 明朝"/>
          <w:szCs w:val="22"/>
        </w:rPr>
      </w:pPr>
      <w:r w:rsidRPr="00E72A6C">
        <w:rPr>
          <w:rFonts w:hAnsi="ＭＳ ゴシック" w:cs="ＭＳ 明朝" w:hint="eastAsia"/>
          <w:szCs w:val="22"/>
        </w:rPr>
        <w:t>（Ｂ）項目間関連チェック</w:t>
      </w:r>
    </w:p>
    <w:p w:rsidR="004E3A19" w:rsidRDefault="004E3A19" w:rsidP="004E3A19">
      <w:pPr>
        <w:autoSpaceDE w:val="0"/>
        <w:autoSpaceDN w:val="0"/>
        <w:adjustRightInd w:val="0"/>
        <w:ind w:firstLineChars="602" w:firstLine="1194"/>
        <w:jc w:val="left"/>
        <w:rPr>
          <w:rFonts w:hAnsi="ＭＳ ゴシック" w:cs="ＭＳ 明朝"/>
          <w:szCs w:val="22"/>
        </w:rPr>
      </w:pPr>
      <w:r w:rsidRPr="00E72A6C">
        <w:rPr>
          <w:rFonts w:hAnsi="ＭＳ ゴシック" w:cs="ＭＳ 明朝" w:hint="eastAsia"/>
          <w:szCs w:val="22"/>
        </w:rPr>
        <w:t>「入力項目表」及び「オンライン業務共通設計書」参照。</w:t>
      </w:r>
    </w:p>
    <w:p w:rsidR="0041796F" w:rsidRPr="007E3A62" w:rsidRDefault="003A6D77" w:rsidP="0041796F">
      <w:pPr>
        <w:autoSpaceDE w:val="0"/>
        <w:autoSpaceDN w:val="0"/>
        <w:adjustRightInd w:val="0"/>
        <w:ind w:firstLineChars="100" w:firstLine="198"/>
        <w:jc w:val="left"/>
        <w:rPr>
          <w:rFonts w:hAnsi="ＭＳ ゴシック"/>
          <w:kern w:val="0"/>
          <w:szCs w:val="22"/>
        </w:rPr>
      </w:pPr>
      <w:r>
        <w:rPr>
          <w:rFonts w:hAnsi="ＭＳ ゴシック" w:cs="ＭＳ 明朝" w:hint="eastAsia"/>
          <w:szCs w:val="22"/>
        </w:rPr>
        <w:t>（３）</w:t>
      </w:r>
      <w:r w:rsidR="00F031F9">
        <w:rPr>
          <w:rFonts w:hAnsi="ＭＳ ゴシック" w:cs="ＭＳ 明朝" w:hint="eastAsia"/>
          <w:szCs w:val="22"/>
        </w:rPr>
        <w:t>交通許可申請ＤＢチェック</w:t>
      </w:r>
    </w:p>
    <w:p w:rsidR="0041796F" w:rsidRDefault="00057FE6" w:rsidP="00401C72">
      <w:pPr>
        <w:autoSpaceDE w:val="0"/>
        <w:autoSpaceDN w:val="0"/>
        <w:adjustRightInd w:val="0"/>
        <w:ind w:firstLineChars="501" w:firstLine="994"/>
        <w:jc w:val="left"/>
        <w:rPr>
          <w:rFonts w:hAnsi="ＭＳ ゴシック" w:cs="ＭＳ 明朝"/>
          <w:color w:val="000000"/>
          <w:kern w:val="0"/>
          <w:szCs w:val="22"/>
        </w:rPr>
      </w:pPr>
      <w:r>
        <w:rPr>
          <w:rFonts w:hAnsi="ＭＳ ゴシック" w:cs="ＭＳ 明朝" w:hint="eastAsia"/>
          <w:color w:val="000000"/>
          <w:kern w:val="0"/>
          <w:szCs w:val="22"/>
        </w:rPr>
        <w:t>入力された</w:t>
      </w:r>
      <w:r w:rsidR="00F031F9">
        <w:rPr>
          <w:rFonts w:hAnsi="ＭＳ ゴシック" w:cs="ＭＳ 明朝" w:hint="eastAsia"/>
          <w:color w:val="000000"/>
          <w:kern w:val="0"/>
          <w:szCs w:val="22"/>
        </w:rPr>
        <w:t>交通許可申請番号</w:t>
      </w:r>
      <w:r w:rsidR="007616B2">
        <w:rPr>
          <w:rFonts w:hAnsi="ＭＳ ゴシック" w:cs="ＭＳ 明朝" w:hint="eastAsia"/>
          <w:color w:val="000000"/>
          <w:kern w:val="0"/>
          <w:szCs w:val="22"/>
        </w:rPr>
        <w:t>が</w:t>
      </w:r>
      <w:r w:rsidR="007616B2">
        <w:rPr>
          <w:rFonts w:hAnsi="ＭＳ ゴシック" w:cs="ＭＳ 明朝" w:hint="eastAsia"/>
          <w:szCs w:val="22"/>
        </w:rPr>
        <w:t>交通許可申請ＤＢに</w:t>
      </w:r>
      <w:r w:rsidR="00F031F9">
        <w:rPr>
          <w:rFonts w:hAnsi="ＭＳ ゴシック" w:cs="ＭＳ 明朝" w:hint="eastAsia"/>
          <w:color w:val="000000"/>
          <w:kern w:val="0"/>
          <w:szCs w:val="22"/>
        </w:rPr>
        <w:t>存在すること。</w:t>
      </w:r>
    </w:p>
    <w:p w:rsidR="008948F7" w:rsidRDefault="008948F7" w:rsidP="007E3A62">
      <w:pPr>
        <w:autoSpaceDE w:val="0"/>
        <w:autoSpaceDN w:val="0"/>
        <w:adjustRightInd w:val="0"/>
        <w:jc w:val="left"/>
        <w:rPr>
          <w:rFonts w:hAnsi="ＭＳ ゴシック" w:cs="ＭＳ 明朝"/>
          <w:color w:val="000000"/>
          <w:szCs w:val="22"/>
        </w:rPr>
      </w:pPr>
    </w:p>
    <w:p w:rsidR="007E3A62" w:rsidRPr="00E72A6C" w:rsidRDefault="007E3A62" w:rsidP="007E3A62">
      <w:pPr>
        <w:autoSpaceDE w:val="0"/>
        <w:autoSpaceDN w:val="0"/>
        <w:adjustRightInd w:val="0"/>
        <w:jc w:val="left"/>
        <w:rPr>
          <w:rFonts w:hAnsi="ＭＳ ゴシック"/>
          <w:szCs w:val="22"/>
        </w:rPr>
      </w:pPr>
      <w:r w:rsidRPr="00E72A6C">
        <w:rPr>
          <w:rFonts w:hAnsi="ＭＳ ゴシック" w:cs="ＭＳ 明朝" w:hint="eastAsia"/>
          <w:color w:val="000000"/>
          <w:szCs w:val="22"/>
        </w:rPr>
        <w:t>５．処理内容</w:t>
      </w:r>
    </w:p>
    <w:p w:rsidR="002D72F1" w:rsidRPr="00E72A6C" w:rsidRDefault="007E3A62" w:rsidP="005E6423">
      <w:pPr>
        <w:autoSpaceDE w:val="0"/>
        <w:autoSpaceDN w:val="0"/>
        <w:adjustRightInd w:val="0"/>
        <w:ind w:firstLineChars="100" w:firstLine="198"/>
        <w:jc w:val="left"/>
        <w:rPr>
          <w:rFonts w:hAnsi="ＭＳ ゴシック" w:cs="ＭＳ 明朝"/>
          <w:color w:val="000000"/>
          <w:szCs w:val="22"/>
        </w:rPr>
      </w:pPr>
      <w:r w:rsidRPr="00E72A6C">
        <w:rPr>
          <w:rFonts w:hAnsi="ＭＳ ゴシック" w:cs="ＭＳ 明朝" w:hint="eastAsia"/>
          <w:color w:val="000000"/>
          <w:szCs w:val="22"/>
        </w:rPr>
        <w:t>（１）</w:t>
      </w:r>
      <w:r w:rsidR="002D72F1" w:rsidRPr="00E72A6C">
        <w:rPr>
          <w:rFonts w:hAnsi="ＭＳ ゴシック" w:cs="ＭＳ 明朝" w:hint="eastAsia"/>
          <w:color w:val="000000"/>
          <w:szCs w:val="22"/>
        </w:rPr>
        <w:t>入力チェック処理</w:t>
      </w:r>
    </w:p>
    <w:p w:rsidR="00422F97" w:rsidRDefault="00422F97" w:rsidP="00D66D72">
      <w:pPr>
        <w:autoSpaceDE w:val="0"/>
        <w:autoSpaceDN w:val="0"/>
        <w:adjustRightInd w:val="0"/>
        <w:ind w:leftChars="400" w:left="794" w:firstLineChars="103" w:firstLine="204"/>
        <w:jc w:val="left"/>
        <w:rPr>
          <w:rFonts w:hAnsi="ＭＳ ゴシック" w:cs="ＭＳ 明朝"/>
          <w:color w:val="000000"/>
          <w:szCs w:val="22"/>
        </w:rPr>
      </w:pPr>
      <w:r w:rsidRPr="00422F97">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BA3B10" w:rsidRDefault="00422F97" w:rsidP="00D66D72">
      <w:pPr>
        <w:autoSpaceDE w:val="0"/>
        <w:autoSpaceDN w:val="0"/>
        <w:adjustRightInd w:val="0"/>
        <w:ind w:leftChars="400" w:left="794" w:firstLineChars="103" w:firstLine="204"/>
        <w:jc w:val="left"/>
        <w:rPr>
          <w:rFonts w:hAnsi="ＭＳ ゴシック" w:cs="ＭＳ 明朝"/>
          <w:color w:val="000000"/>
          <w:szCs w:val="22"/>
        </w:rPr>
      </w:pPr>
      <w:r w:rsidRPr="00422F97">
        <w:rPr>
          <w:rFonts w:hAnsi="ＭＳ ゴシック" w:cs="ＭＳ 明朝" w:hint="eastAsia"/>
          <w:color w:val="000000"/>
          <w:szCs w:val="22"/>
        </w:rPr>
        <w:t>合致しなかった場合はエラーとし、処理結果コードに「０００００－００００－００００」以外のコードを設定の上、</w:t>
      </w:r>
      <w:r w:rsidR="00A20B51" w:rsidRPr="00A20B51">
        <w:rPr>
          <w:rFonts w:hAnsi="ＭＳ ゴシック" w:cs="ＭＳ 明朝" w:hint="eastAsia"/>
          <w:color w:val="000000"/>
          <w:szCs w:val="22"/>
        </w:rPr>
        <w:t>出力情報出力処理を行う。</w:t>
      </w:r>
    </w:p>
    <w:p w:rsidR="00B50ABC" w:rsidRDefault="002D72F1" w:rsidP="00D66D72">
      <w:pPr>
        <w:autoSpaceDE w:val="0"/>
        <w:autoSpaceDN w:val="0"/>
        <w:adjustRightInd w:val="0"/>
        <w:ind w:leftChars="400" w:left="794" w:firstLineChars="103" w:firstLine="204"/>
        <w:jc w:val="left"/>
        <w:rPr>
          <w:rFonts w:hAnsi="ＭＳ ゴシック" w:cs="ＭＳ 明朝"/>
          <w:color w:val="000000"/>
          <w:szCs w:val="22"/>
        </w:rPr>
      </w:pPr>
      <w:r w:rsidRPr="00E72A6C">
        <w:rPr>
          <w:rFonts w:hAnsi="ＭＳ ゴシック" w:cs="ＭＳ 明朝" w:hint="eastAsia"/>
          <w:color w:val="000000"/>
          <w:szCs w:val="22"/>
        </w:rPr>
        <w:t>（エラー内容については「処理結果コード一覧」を参照。）</w:t>
      </w:r>
    </w:p>
    <w:p w:rsidR="00685717" w:rsidRPr="00E72A6C" w:rsidRDefault="00E27C78" w:rsidP="00516587">
      <w:pPr>
        <w:autoSpaceDE w:val="0"/>
        <w:autoSpaceDN w:val="0"/>
        <w:adjustRightInd w:val="0"/>
        <w:ind w:firstLineChars="100" w:firstLine="198"/>
        <w:jc w:val="left"/>
        <w:rPr>
          <w:rFonts w:hAnsi="ＭＳ ゴシック"/>
          <w:szCs w:val="22"/>
        </w:rPr>
      </w:pPr>
      <w:r w:rsidRPr="00E72A6C">
        <w:rPr>
          <w:rFonts w:hAnsi="ＭＳ ゴシック" w:cs="ＭＳ 明朝" w:hint="eastAsia"/>
          <w:color w:val="000000"/>
          <w:szCs w:val="22"/>
        </w:rPr>
        <w:t>（</w:t>
      </w:r>
      <w:r w:rsidR="00401C72">
        <w:rPr>
          <w:rFonts w:hAnsi="ＭＳ ゴシック" w:cs="ＭＳ 明朝" w:hint="eastAsia"/>
          <w:color w:val="000000"/>
          <w:szCs w:val="22"/>
        </w:rPr>
        <w:t>２</w:t>
      </w:r>
      <w:r w:rsidRPr="00E72A6C">
        <w:rPr>
          <w:rFonts w:hAnsi="ＭＳ ゴシック" w:cs="ＭＳ 明朝" w:hint="eastAsia"/>
          <w:color w:val="000000"/>
          <w:szCs w:val="22"/>
        </w:rPr>
        <w:t>）</w:t>
      </w:r>
      <w:r w:rsidR="00685717" w:rsidRPr="00E72A6C">
        <w:rPr>
          <w:rFonts w:hAnsi="ＭＳ ゴシック" w:cs="ＭＳ 明朝" w:hint="eastAsia"/>
          <w:color w:val="000000"/>
          <w:szCs w:val="22"/>
        </w:rPr>
        <w:t>出力情報出力処理</w:t>
      </w:r>
    </w:p>
    <w:p w:rsidR="00685717" w:rsidRPr="00E72A6C" w:rsidRDefault="00685717" w:rsidP="00516587">
      <w:pPr>
        <w:autoSpaceDE w:val="0"/>
        <w:autoSpaceDN w:val="0"/>
        <w:adjustRightInd w:val="0"/>
        <w:ind w:firstLineChars="501" w:firstLine="994"/>
        <w:jc w:val="left"/>
        <w:rPr>
          <w:rFonts w:hAnsi="ＭＳ ゴシック" w:cs="ＭＳ 明朝"/>
          <w:color w:val="000000"/>
          <w:szCs w:val="22"/>
        </w:rPr>
      </w:pPr>
      <w:r w:rsidRPr="00E72A6C">
        <w:rPr>
          <w:rFonts w:hAnsi="ＭＳ ゴシック" w:cs="ＭＳ 明朝" w:hint="eastAsia"/>
          <w:color w:val="000000"/>
          <w:szCs w:val="22"/>
        </w:rPr>
        <w:t>後述の出力情報出力処理を行う。出力項目については「出力項目表」を参照。</w:t>
      </w:r>
    </w:p>
    <w:p w:rsidR="005B4C72" w:rsidRPr="00E72A6C" w:rsidRDefault="005B4C72" w:rsidP="007E3A62">
      <w:pPr>
        <w:autoSpaceDE w:val="0"/>
        <w:autoSpaceDN w:val="0"/>
        <w:adjustRightInd w:val="0"/>
        <w:jc w:val="left"/>
        <w:rPr>
          <w:rFonts w:hAnsi="ＭＳ ゴシック"/>
          <w:szCs w:val="22"/>
        </w:rPr>
      </w:pPr>
    </w:p>
    <w:p w:rsidR="007E3A62" w:rsidRPr="00E72A6C" w:rsidRDefault="007E3A62" w:rsidP="007E3A62">
      <w:pPr>
        <w:outlineLvl w:val="0"/>
        <w:rPr>
          <w:rFonts w:hAnsi="ＭＳ ゴシック"/>
          <w:szCs w:val="22"/>
        </w:rPr>
      </w:pPr>
      <w:r w:rsidRPr="00E72A6C">
        <w:rPr>
          <w:rFonts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7E3A62" w:rsidRPr="00E72A6C" w:rsidTr="00885BD3">
        <w:trPr>
          <w:trHeight w:val="397"/>
        </w:trPr>
        <w:tc>
          <w:tcPr>
            <w:tcW w:w="2268" w:type="dxa"/>
            <w:vAlign w:val="center"/>
          </w:tcPr>
          <w:p w:rsidR="007E3A62" w:rsidRPr="00E72A6C" w:rsidRDefault="007E3A62" w:rsidP="00CE196A">
            <w:pPr>
              <w:rPr>
                <w:rFonts w:hAnsi="ＭＳ ゴシック"/>
                <w:szCs w:val="22"/>
              </w:rPr>
            </w:pPr>
            <w:r w:rsidRPr="00E72A6C">
              <w:rPr>
                <w:rFonts w:hAnsi="ＭＳ ゴシック" w:hint="eastAsia"/>
                <w:szCs w:val="22"/>
              </w:rPr>
              <w:t>情報名</w:t>
            </w:r>
          </w:p>
        </w:tc>
        <w:tc>
          <w:tcPr>
            <w:tcW w:w="4536" w:type="dxa"/>
            <w:vAlign w:val="center"/>
          </w:tcPr>
          <w:p w:rsidR="007E3A62" w:rsidRPr="00E72A6C" w:rsidRDefault="007E3A62" w:rsidP="00CE196A">
            <w:pPr>
              <w:rPr>
                <w:rFonts w:hAnsi="ＭＳ ゴシック"/>
                <w:szCs w:val="22"/>
              </w:rPr>
            </w:pPr>
            <w:r w:rsidRPr="00E72A6C">
              <w:rPr>
                <w:rFonts w:hAnsi="ＭＳ ゴシック" w:hint="eastAsia"/>
                <w:szCs w:val="22"/>
              </w:rPr>
              <w:t>出力条件</w:t>
            </w:r>
          </w:p>
        </w:tc>
        <w:tc>
          <w:tcPr>
            <w:tcW w:w="2268" w:type="dxa"/>
            <w:vAlign w:val="center"/>
          </w:tcPr>
          <w:p w:rsidR="007E3A62" w:rsidRPr="00E72A6C" w:rsidRDefault="007E3A62" w:rsidP="00CE196A">
            <w:pPr>
              <w:rPr>
                <w:rFonts w:hAnsi="ＭＳ ゴシック"/>
                <w:szCs w:val="22"/>
              </w:rPr>
            </w:pPr>
            <w:r w:rsidRPr="00E72A6C">
              <w:rPr>
                <w:rFonts w:hAnsi="ＭＳ ゴシック" w:hint="eastAsia"/>
                <w:szCs w:val="22"/>
              </w:rPr>
              <w:t>出力先</w:t>
            </w:r>
          </w:p>
        </w:tc>
      </w:tr>
      <w:tr w:rsidR="00643A77" w:rsidRPr="00E72A6C" w:rsidTr="00D10269">
        <w:trPr>
          <w:trHeight w:val="669"/>
        </w:trPr>
        <w:tc>
          <w:tcPr>
            <w:tcW w:w="2268" w:type="dxa"/>
            <w:tcBorders>
              <w:bottom w:val="single" w:sz="4" w:space="0" w:color="auto"/>
            </w:tcBorders>
          </w:tcPr>
          <w:p w:rsidR="00643A77" w:rsidRPr="00A4207D" w:rsidRDefault="00A4207D" w:rsidP="006004C6">
            <w:pPr>
              <w:ind w:right="-57"/>
              <w:rPr>
                <w:rFonts w:hAnsi="ＭＳ ゴシック"/>
                <w:noProof/>
                <w:szCs w:val="22"/>
                <w:highlight w:val="yellow"/>
              </w:rPr>
            </w:pPr>
            <w:r w:rsidRPr="00A4207D">
              <w:rPr>
                <w:rFonts w:hAnsi="ＭＳ ゴシック" w:hint="eastAsia"/>
                <w:noProof/>
                <w:szCs w:val="22"/>
              </w:rPr>
              <w:t>指定地外</w:t>
            </w:r>
            <w:r>
              <w:rPr>
                <w:rFonts w:hAnsi="ＭＳ ゴシック" w:hint="eastAsia"/>
                <w:noProof/>
                <w:szCs w:val="22"/>
              </w:rPr>
              <w:t>／船陸／船舶間交通許可申請</w:t>
            </w:r>
            <w:r w:rsidR="006A093E">
              <w:rPr>
                <w:rFonts w:hAnsi="ＭＳ ゴシック" w:hint="eastAsia"/>
                <w:noProof/>
                <w:szCs w:val="22"/>
              </w:rPr>
              <w:t>照会</w:t>
            </w:r>
            <w:r>
              <w:rPr>
                <w:rFonts w:hAnsi="ＭＳ ゴシック" w:hint="eastAsia"/>
                <w:noProof/>
                <w:szCs w:val="22"/>
              </w:rPr>
              <w:t>情報</w:t>
            </w:r>
          </w:p>
        </w:tc>
        <w:tc>
          <w:tcPr>
            <w:tcW w:w="4536" w:type="dxa"/>
            <w:tcBorders>
              <w:bottom w:val="single" w:sz="4" w:space="0" w:color="auto"/>
            </w:tcBorders>
          </w:tcPr>
          <w:p w:rsidR="00643A77" w:rsidRPr="001952D7" w:rsidRDefault="005A7B11" w:rsidP="006004C6">
            <w:pPr>
              <w:ind w:right="-57"/>
              <w:rPr>
                <w:rFonts w:hAnsi="ＭＳ ゴシック"/>
                <w:noProof/>
                <w:szCs w:val="22"/>
                <w:highlight w:val="yellow"/>
              </w:rPr>
            </w:pPr>
            <w:r w:rsidRPr="005A7B11">
              <w:rPr>
                <w:rFonts w:hAnsi="ＭＳ ゴシック" w:hint="eastAsia"/>
                <w:noProof/>
                <w:szCs w:val="22"/>
              </w:rPr>
              <w:t>なし</w:t>
            </w:r>
          </w:p>
        </w:tc>
        <w:tc>
          <w:tcPr>
            <w:tcW w:w="2268" w:type="dxa"/>
          </w:tcPr>
          <w:p w:rsidR="00643A77" w:rsidRPr="00594A7F" w:rsidRDefault="00643A77" w:rsidP="005C5F7C">
            <w:pPr>
              <w:rPr>
                <w:rFonts w:hAnsi="ＭＳ ゴシック"/>
                <w:dstrike/>
                <w:szCs w:val="22"/>
                <w:highlight w:val="yellow"/>
              </w:rPr>
            </w:pPr>
            <w:r w:rsidRPr="00E72A6C">
              <w:rPr>
                <w:rFonts w:hAnsi="ＭＳ ゴシック" w:hint="eastAsia"/>
                <w:szCs w:val="22"/>
              </w:rPr>
              <w:t>入力者</w:t>
            </w:r>
          </w:p>
        </w:tc>
      </w:tr>
    </w:tbl>
    <w:p w:rsidR="00BE3F44" w:rsidRDefault="00BE3F44" w:rsidP="00BE3F44">
      <w:pPr>
        <w:outlineLvl w:val="0"/>
        <w:rPr>
          <w:rFonts w:hAnsi="ＭＳ ゴシック"/>
          <w:szCs w:val="22"/>
        </w:rPr>
      </w:pPr>
    </w:p>
    <w:sectPr w:rsidR="00BE3F44" w:rsidSect="00320C3E">
      <w:footerReference w:type="defaul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5CE" w:rsidRDefault="008805CE">
      <w:r>
        <w:separator/>
      </w:r>
    </w:p>
  </w:endnote>
  <w:endnote w:type="continuationSeparator" w:id="0">
    <w:p w:rsidR="008805CE" w:rsidRDefault="00880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849" w:rsidRDefault="00E53448" w:rsidP="007E3A62">
    <w:pPr>
      <w:pStyle w:val="a4"/>
      <w:jc w:val="center"/>
      <w:rPr>
        <w:rStyle w:val="a5"/>
      </w:rPr>
    </w:pPr>
    <w:r>
      <w:rPr>
        <w:rStyle w:val="a5"/>
        <w:rFonts w:hAnsi="ＭＳ ゴシック" w:hint="eastAsia"/>
        <w:szCs w:val="22"/>
      </w:rPr>
      <w:t>1104</w:t>
    </w:r>
    <w:r w:rsidR="00DD0FEA">
      <w:rPr>
        <w:rStyle w:val="a5"/>
        <w:rFonts w:hAnsi="ＭＳ ゴシック" w:hint="eastAsia"/>
        <w:szCs w:val="22"/>
      </w:rPr>
      <w:t>-01-</w:t>
    </w:r>
    <w:ins w:id="1" w:author="kawanasn" w:date="2007-12-27T14:33:00Z">
      <w:r w:rsidR="00DD0FEA">
        <w:rPr>
          <w:rStyle w:val="a5"/>
        </w:rPr>
        <w:fldChar w:fldCharType="begin"/>
      </w:r>
      <w:r w:rsidR="00DD0FEA">
        <w:rPr>
          <w:rStyle w:val="a5"/>
        </w:rPr>
        <w:instrText xml:space="preserve"> PAGE </w:instrText>
      </w:r>
    </w:ins>
    <w:r w:rsidR="00DD0FEA">
      <w:rPr>
        <w:rStyle w:val="a5"/>
      </w:rPr>
      <w:fldChar w:fldCharType="separate"/>
    </w:r>
    <w:r w:rsidR="007A7497">
      <w:rPr>
        <w:rStyle w:val="a5"/>
        <w:noProof/>
      </w:rPr>
      <w:t>1</w:t>
    </w:r>
    <w:ins w:id="2" w:author="kawanasn" w:date="2007-12-27T14:33:00Z">
      <w:r w:rsidR="00DD0FEA">
        <w:rPr>
          <w:rStyle w:val="a5"/>
        </w:rPr>
        <w:fldChar w:fldCharType="end"/>
      </w:r>
    </w:ins>
  </w:p>
  <w:p w:rsidR="000266CD" w:rsidRDefault="000266CD" w:rsidP="000266CD">
    <w:pPr>
      <w:pStyle w:val="a4"/>
      <w:jc w:val="right"/>
      <w:rPr>
        <w:rStyle w:val="a5"/>
      </w:rPr>
    </w:pPr>
    <w:r>
      <w:rPr>
        <w:rStyle w:val="a5"/>
        <w:rFonts w:hint="eastAsia"/>
      </w:rPr>
      <w:t>＜2019.07修正＞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5CE" w:rsidRDefault="008805CE">
      <w:r>
        <w:separator/>
      </w:r>
    </w:p>
  </w:footnote>
  <w:footnote w:type="continuationSeparator" w:id="0">
    <w:p w:rsidR="008805CE" w:rsidRDefault="008805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hint="eastAsia"/>
      </w:rPr>
    </w:lvl>
  </w:abstractNum>
  <w:abstractNum w:abstractNumId="1" w15:restartNumberingAfterBreak="0">
    <w:nsid w:val="221E0BD0"/>
    <w:multiLevelType w:val="singleLevel"/>
    <w:tmpl w:val="C75CB396"/>
    <w:lvl w:ilvl="0">
      <w:start w:val="1"/>
      <w:numFmt w:val="decimalFullWidth"/>
      <w:lvlText w:val="（%1）"/>
      <w:lvlJc w:val="left"/>
      <w:pPr>
        <w:tabs>
          <w:tab w:val="num" w:pos="600"/>
        </w:tabs>
        <w:ind w:left="600" w:hanging="600"/>
      </w:pPr>
      <w:rPr>
        <w:rFonts w:hint="eastAsia"/>
      </w:rPr>
    </w:lvl>
  </w:abstractNum>
  <w:abstractNum w:abstractNumId="2" w15:restartNumberingAfterBreak="0">
    <w:nsid w:val="32523610"/>
    <w:multiLevelType w:val="singleLevel"/>
    <w:tmpl w:val="4538E244"/>
    <w:lvl w:ilvl="0">
      <w:start w:val="1"/>
      <w:numFmt w:val="decimalEnclosedCircle"/>
      <w:lvlText w:val="%1"/>
      <w:lvlJc w:val="left"/>
      <w:pPr>
        <w:tabs>
          <w:tab w:val="num" w:pos="1200"/>
        </w:tabs>
        <w:ind w:left="1200" w:hanging="210"/>
      </w:pPr>
      <w:rPr>
        <w:rFonts w:ascii="Times New Roman" w:eastAsia="Times New Roman" w:hAnsi="Times New Roman" w:cs="Times New Roman"/>
        <w:lang w:val="en-US"/>
      </w:rPr>
    </w:lvl>
  </w:abstractNum>
  <w:abstractNum w:abstractNumId="3" w15:restartNumberingAfterBreak="0">
    <w:nsid w:val="365F0B3B"/>
    <w:multiLevelType w:val="singleLevel"/>
    <w:tmpl w:val="FDE6E620"/>
    <w:lvl w:ilvl="0">
      <w:start w:val="1"/>
      <w:numFmt w:val="decimalEnclosedCircle"/>
      <w:lvlText w:val="%1"/>
      <w:lvlJc w:val="left"/>
      <w:pPr>
        <w:tabs>
          <w:tab w:val="num" w:pos="1410"/>
        </w:tabs>
        <w:ind w:left="1410" w:hanging="210"/>
      </w:pPr>
      <w:rPr>
        <w:rFonts w:hint="eastAsia"/>
      </w:rPr>
    </w:lvl>
  </w:abstractNum>
  <w:abstractNum w:abstractNumId="4" w15:restartNumberingAfterBreak="0">
    <w:nsid w:val="46DE05E0"/>
    <w:multiLevelType w:val="singleLevel"/>
    <w:tmpl w:val="2528DEF8"/>
    <w:lvl w:ilvl="0">
      <w:start w:val="1"/>
      <w:numFmt w:val="decimalEnclosedCircle"/>
      <w:lvlText w:val="%1"/>
      <w:lvlJc w:val="left"/>
      <w:pPr>
        <w:tabs>
          <w:tab w:val="num" w:pos="795"/>
        </w:tabs>
        <w:ind w:left="795" w:hanging="195"/>
      </w:pPr>
      <w:rPr>
        <w:rFonts w:hint="eastAsia"/>
      </w:rPr>
    </w:lvl>
  </w:abstractNum>
  <w:abstractNum w:abstractNumId="5" w15:restartNumberingAfterBreak="0">
    <w:nsid w:val="4D655A1F"/>
    <w:multiLevelType w:val="singleLevel"/>
    <w:tmpl w:val="5F26C282"/>
    <w:lvl w:ilvl="0">
      <w:start w:val="1"/>
      <w:numFmt w:val="decimalFullWidth"/>
      <w:lvlText w:val="（%1）"/>
      <w:lvlJc w:val="left"/>
      <w:pPr>
        <w:tabs>
          <w:tab w:val="num" w:pos="600"/>
        </w:tabs>
        <w:ind w:left="600" w:hanging="600"/>
      </w:pPr>
      <w:rPr>
        <w:rFonts w:hint="eastAsia"/>
      </w:rPr>
    </w:lvl>
  </w:abstractNum>
  <w:abstractNum w:abstractNumId="6" w15:restartNumberingAfterBreak="0">
    <w:nsid w:val="549647E0"/>
    <w:multiLevelType w:val="hybridMultilevel"/>
    <w:tmpl w:val="586A6D9A"/>
    <w:lvl w:ilvl="0" w:tplc="6A62C6FC">
      <w:start w:val="1"/>
      <w:numFmt w:val="decimalFullWidth"/>
      <w:lvlText w:val="（%1）"/>
      <w:lvlJc w:val="left"/>
      <w:pPr>
        <w:tabs>
          <w:tab w:val="num" w:pos="785"/>
        </w:tabs>
        <w:ind w:left="785" w:hanging="720"/>
      </w:pPr>
      <w:rPr>
        <w:rFonts w:hint="default"/>
      </w:rPr>
    </w:lvl>
    <w:lvl w:ilvl="1" w:tplc="04090017" w:tentative="1">
      <w:start w:val="1"/>
      <w:numFmt w:val="aiueoFullWidth"/>
      <w:lvlText w:val="(%2)"/>
      <w:lvlJc w:val="left"/>
      <w:pPr>
        <w:tabs>
          <w:tab w:val="num" w:pos="905"/>
        </w:tabs>
        <w:ind w:left="905" w:hanging="420"/>
      </w:pPr>
    </w:lvl>
    <w:lvl w:ilvl="2" w:tplc="04090011" w:tentative="1">
      <w:start w:val="1"/>
      <w:numFmt w:val="decimalEnclosedCircle"/>
      <w:lvlText w:val="%3"/>
      <w:lvlJc w:val="left"/>
      <w:pPr>
        <w:tabs>
          <w:tab w:val="num" w:pos="1325"/>
        </w:tabs>
        <w:ind w:left="1325" w:hanging="420"/>
      </w:pPr>
    </w:lvl>
    <w:lvl w:ilvl="3" w:tplc="0409000F" w:tentative="1">
      <w:start w:val="1"/>
      <w:numFmt w:val="decimal"/>
      <w:lvlText w:val="%4."/>
      <w:lvlJc w:val="left"/>
      <w:pPr>
        <w:tabs>
          <w:tab w:val="num" w:pos="1745"/>
        </w:tabs>
        <w:ind w:left="1745" w:hanging="420"/>
      </w:pPr>
    </w:lvl>
    <w:lvl w:ilvl="4" w:tplc="04090017" w:tentative="1">
      <w:start w:val="1"/>
      <w:numFmt w:val="aiueoFullWidth"/>
      <w:lvlText w:val="(%5)"/>
      <w:lvlJc w:val="left"/>
      <w:pPr>
        <w:tabs>
          <w:tab w:val="num" w:pos="2165"/>
        </w:tabs>
        <w:ind w:left="2165" w:hanging="420"/>
      </w:pPr>
    </w:lvl>
    <w:lvl w:ilvl="5" w:tplc="04090011" w:tentative="1">
      <w:start w:val="1"/>
      <w:numFmt w:val="decimalEnclosedCircle"/>
      <w:lvlText w:val="%6"/>
      <w:lvlJc w:val="left"/>
      <w:pPr>
        <w:tabs>
          <w:tab w:val="num" w:pos="2585"/>
        </w:tabs>
        <w:ind w:left="2585" w:hanging="420"/>
      </w:pPr>
    </w:lvl>
    <w:lvl w:ilvl="6" w:tplc="0409000F" w:tentative="1">
      <w:start w:val="1"/>
      <w:numFmt w:val="decimal"/>
      <w:lvlText w:val="%7."/>
      <w:lvlJc w:val="left"/>
      <w:pPr>
        <w:tabs>
          <w:tab w:val="num" w:pos="3005"/>
        </w:tabs>
        <w:ind w:left="3005" w:hanging="420"/>
      </w:pPr>
    </w:lvl>
    <w:lvl w:ilvl="7" w:tplc="04090017" w:tentative="1">
      <w:start w:val="1"/>
      <w:numFmt w:val="aiueoFullWidth"/>
      <w:lvlText w:val="(%8)"/>
      <w:lvlJc w:val="left"/>
      <w:pPr>
        <w:tabs>
          <w:tab w:val="num" w:pos="3425"/>
        </w:tabs>
        <w:ind w:left="3425" w:hanging="420"/>
      </w:pPr>
    </w:lvl>
    <w:lvl w:ilvl="8" w:tplc="04090011" w:tentative="1">
      <w:start w:val="1"/>
      <w:numFmt w:val="decimalEnclosedCircle"/>
      <w:lvlText w:val="%9"/>
      <w:lvlJc w:val="left"/>
      <w:pPr>
        <w:tabs>
          <w:tab w:val="num" w:pos="3845"/>
        </w:tabs>
        <w:ind w:left="3845" w:hanging="420"/>
      </w:pPr>
    </w:lvl>
  </w:abstractNum>
  <w:abstractNum w:abstractNumId="7" w15:restartNumberingAfterBreak="0">
    <w:nsid w:val="58951F6F"/>
    <w:multiLevelType w:val="singleLevel"/>
    <w:tmpl w:val="1A861120"/>
    <w:lvl w:ilvl="0">
      <w:start w:val="1"/>
      <w:numFmt w:val="decimalFullWidth"/>
      <w:lvlText w:val="（%1）"/>
      <w:lvlJc w:val="left"/>
      <w:pPr>
        <w:tabs>
          <w:tab w:val="num" w:pos="600"/>
        </w:tabs>
        <w:ind w:left="600" w:hanging="600"/>
      </w:pPr>
      <w:rPr>
        <w:rFonts w:hint="eastAsia"/>
      </w:rPr>
    </w:lvl>
  </w:abstractNum>
  <w:abstractNum w:abstractNumId="8" w15:restartNumberingAfterBreak="0">
    <w:nsid w:val="64695F1B"/>
    <w:multiLevelType w:val="singleLevel"/>
    <w:tmpl w:val="A3ECFF24"/>
    <w:lvl w:ilvl="0">
      <w:start w:val="1"/>
      <w:numFmt w:val="irohaFullWidth"/>
      <w:lvlText w:val="（%1）"/>
      <w:lvlJc w:val="left"/>
      <w:pPr>
        <w:tabs>
          <w:tab w:val="num" w:pos="1200"/>
        </w:tabs>
        <w:ind w:left="1200" w:hanging="600"/>
      </w:pPr>
      <w:rPr>
        <w:rFonts w:hint="eastAsia"/>
      </w:rPr>
    </w:lvl>
  </w:abstractNum>
  <w:num w:numId="1">
    <w:abstractNumId w:val="7"/>
  </w:num>
  <w:num w:numId="2">
    <w:abstractNumId w:val="4"/>
  </w:num>
  <w:num w:numId="3">
    <w:abstractNumId w:val="1"/>
  </w:num>
  <w:num w:numId="4">
    <w:abstractNumId w:val="5"/>
  </w:num>
  <w:num w:numId="5">
    <w:abstractNumId w:val="8"/>
  </w:num>
  <w:num w:numId="6">
    <w:abstractNumId w:val="0"/>
  </w:num>
  <w:num w:numId="7">
    <w:abstractNumId w:val="2"/>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1990"/>
    <w:rsid w:val="00002556"/>
    <w:rsid w:val="0002466C"/>
    <w:rsid w:val="000266CD"/>
    <w:rsid w:val="000344F6"/>
    <w:rsid w:val="00050907"/>
    <w:rsid w:val="000573B1"/>
    <w:rsid w:val="00057FE6"/>
    <w:rsid w:val="00066CCC"/>
    <w:rsid w:val="0008765D"/>
    <w:rsid w:val="00090E13"/>
    <w:rsid w:val="000C3436"/>
    <w:rsid w:val="000C7F24"/>
    <w:rsid w:val="000D188D"/>
    <w:rsid w:val="000D1E80"/>
    <w:rsid w:val="000D274E"/>
    <w:rsid w:val="000E5638"/>
    <w:rsid w:val="000F1527"/>
    <w:rsid w:val="000F6C63"/>
    <w:rsid w:val="000F7F53"/>
    <w:rsid w:val="00105C75"/>
    <w:rsid w:val="001121C3"/>
    <w:rsid w:val="00142EF0"/>
    <w:rsid w:val="00151E6B"/>
    <w:rsid w:val="00152C72"/>
    <w:rsid w:val="00156F6D"/>
    <w:rsid w:val="0017187F"/>
    <w:rsid w:val="001731E4"/>
    <w:rsid w:val="001952D7"/>
    <w:rsid w:val="001D26D7"/>
    <w:rsid w:val="001E546E"/>
    <w:rsid w:val="001E726B"/>
    <w:rsid w:val="001F0976"/>
    <w:rsid w:val="001F5E3B"/>
    <w:rsid w:val="00204B60"/>
    <w:rsid w:val="00206CC1"/>
    <w:rsid w:val="00222AC3"/>
    <w:rsid w:val="00231331"/>
    <w:rsid w:val="00232ABD"/>
    <w:rsid w:val="00233E85"/>
    <w:rsid w:val="00235026"/>
    <w:rsid w:val="002359A5"/>
    <w:rsid w:val="00244513"/>
    <w:rsid w:val="00261F2B"/>
    <w:rsid w:val="002656AA"/>
    <w:rsid w:val="00267EE7"/>
    <w:rsid w:val="00272343"/>
    <w:rsid w:val="00273A14"/>
    <w:rsid w:val="0027622F"/>
    <w:rsid w:val="002815F8"/>
    <w:rsid w:val="00290D95"/>
    <w:rsid w:val="00294CEE"/>
    <w:rsid w:val="00296C57"/>
    <w:rsid w:val="002979DE"/>
    <w:rsid w:val="002B092A"/>
    <w:rsid w:val="002C3899"/>
    <w:rsid w:val="002C6AEB"/>
    <w:rsid w:val="002D1328"/>
    <w:rsid w:val="002D4616"/>
    <w:rsid w:val="002D6A27"/>
    <w:rsid w:val="002D72F1"/>
    <w:rsid w:val="002E72FB"/>
    <w:rsid w:val="002F44C1"/>
    <w:rsid w:val="00300E5A"/>
    <w:rsid w:val="00320108"/>
    <w:rsid w:val="00320C3E"/>
    <w:rsid w:val="00323308"/>
    <w:rsid w:val="0032411E"/>
    <w:rsid w:val="00325645"/>
    <w:rsid w:val="00326C28"/>
    <w:rsid w:val="0034087E"/>
    <w:rsid w:val="00351546"/>
    <w:rsid w:val="00367BBB"/>
    <w:rsid w:val="00383614"/>
    <w:rsid w:val="00396278"/>
    <w:rsid w:val="003A1B5D"/>
    <w:rsid w:val="003A3D67"/>
    <w:rsid w:val="003A3FB0"/>
    <w:rsid w:val="003A6D77"/>
    <w:rsid w:val="003D4744"/>
    <w:rsid w:val="003E1BFD"/>
    <w:rsid w:val="00401C72"/>
    <w:rsid w:val="00414E90"/>
    <w:rsid w:val="0041796F"/>
    <w:rsid w:val="00422F97"/>
    <w:rsid w:val="0042626A"/>
    <w:rsid w:val="00430E83"/>
    <w:rsid w:val="00444E39"/>
    <w:rsid w:val="00476907"/>
    <w:rsid w:val="0048395B"/>
    <w:rsid w:val="004B7760"/>
    <w:rsid w:val="004E3A19"/>
    <w:rsid w:val="0050055C"/>
    <w:rsid w:val="0051266C"/>
    <w:rsid w:val="00514A85"/>
    <w:rsid w:val="00516587"/>
    <w:rsid w:val="005319B9"/>
    <w:rsid w:val="005321D6"/>
    <w:rsid w:val="0053559C"/>
    <w:rsid w:val="00541F93"/>
    <w:rsid w:val="00562872"/>
    <w:rsid w:val="0056410C"/>
    <w:rsid w:val="0056433B"/>
    <w:rsid w:val="0056619E"/>
    <w:rsid w:val="0056715B"/>
    <w:rsid w:val="00577679"/>
    <w:rsid w:val="00584B72"/>
    <w:rsid w:val="005872AB"/>
    <w:rsid w:val="00590849"/>
    <w:rsid w:val="00594A7F"/>
    <w:rsid w:val="00596F55"/>
    <w:rsid w:val="005A7B11"/>
    <w:rsid w:val="005B4C72"/>
    <w:rsid w:val="005C5F7C"/>
    <w:rsid w:val="005D2A86"/>
    <w:rsid w:val="005E6423"/>
    <w:rsid w:val="005F621D"/>
    <w:rsid w:val="006004C6"/>
    <w:rsid w:val="006143A4"/>
    <w:rsid w:val="006210D3"/>
    <w:rsid w:val="00632531"/>
    <w:rsid w:val="00643A77"/>
    <w:rsid w:val="00654B4D"/>
    <w:rsid w:val="00661186"/>
    <w:rsid w:val="00676942"/>
    <w:rsid w:val="00685717"/>
    <w:rsid w:val="00687416"/>
    <w:rsid w:val="0069194C"/>
    <w:rsid w:val="006A093E"/>
    <w:rsid w:val="006B1BAD"/>
    <w:rsid w:val="006B24CA"/>
    <w:rsid w:val="006D39F7"/>
    <w:rsid w:val="006D6520"/>
    <w:rsid w:val="006E048A"/>
    <w:rsid w:val="006E697E"/>
    <w:rsid w:val="006F0BFB"/>
    <w:rsid w:val="006F14F1"/>
    <w:rsid w:val="00700DC6"/>
    <w:rsid w:val="0070370D"/>
    <w:rsid w:val="00712B1D"/>
    <w:rsid w:val="00712F89"/>
    <w:rsid w:val="00722CFD"/>
    <w:rsid w:val="007616B2"/>
    <w:rsid w:val="007831D6"/>
    <w:rsid w:val="00785D70"/>
    <w:rsid w:val="007933BD"/>
    <w:rsid w:val="007A0F6A"/>
    <w:rsid w:val="007A7497"/>
    <w:rsid w:val="007B1FEF"/>
    <w:rsid w:val="007C5FFD"/>
    <w:rsid w:val="007E019B"/>
    <w:rsid w:val="007E3A62"/>
    <w:rsid w:val="007F0E87"/>
    <w:rsid w:val="007F5D51"/>
    <w:rsid w:val="007F6D67"/>
    <w:rsid w:val="00800C6F"/>
    <w:rsid w:val="0080562C"/>
    <w:rsid w:val="00813848"/>
    <w:rsid w:val="00813C9E"/>
    <w:rsid w:val="00817BE2"/>
    <w:rsid w:val="0082030B"/>
    <w:rsid w:val="008203F8"/>
    <w:rsid w:val="008805CE"/>
    <w:rsid w:val="00885BD3"/>
    <w:rsid w:val="008901CE"/>
    <w:rsid w:val="00893AAD"/>
    <w:rsid w:val="008948F7"/>
    <w:rsid w:val="0089732D"/>
    <w:rsid w:val="008A4146"/>
    <w:rsid w:val="008A7512"/>
    <w:rsid w:val="008B668D"/>
    <w:rsid w:val="008B6B88"/>
    <w:rsid w:val="008C2962"/>
    <w:rsid w:val="008C6413"/>
    <w:rsid w:val="008D79FF"/>
    <w:rsid w:val="008E30BE"/>
    <w:rsid w:val="008F1878"/>
    <w:rsid w:val="008F204E"/>
    <w:rsid w:val="008F524D"/>
    <w:rsid w:val="00924DB4"/>
    <w:rsid w:val="00945DC9"/>
    <w:rsid w:val="009503C8"/>
    <w:rsid w:val="0095269F"/>
    <w:rsid w:val="00952C2D"/>
    <w:rsid w:val="009748FB"/>
    <w:rsid w:val="00974C8F"/>
    <w:rsid w:val="00993826"/>
    <w:rsid w:val="009B0280"/>
    <w:rsid w:val="009E1209"/>
    <w:rsid w:val="009E2ABE"/>
    <w:rsid w:val="009E4EC3"/>
    <w:rsid w:val="009F5E87"/>
    <w:rsid w:val="009F7BBF"/>
    <w:rsid w:val="00A036A2"/>
    <w:rsid w:val="00A04486"/>
    <w:rsid w:val="00A0492E"/>
    <w:rsid w:val="00A10B3A"/>
    <w:rsid w:val="00A1313B"/>
    <w:rsid w:val="00A20B51"/>
    <w:rsid w:val="00A30FAB"/>
    <w:rsid w:val="00A35C47"/>
    <w:rsid w:val="00A37009"/>
    <w:rsid w:val="00A4207D"/>
    <w:rsid w:val="00A47B50"/>
    <w:rsid w:val="00A5554C"/>
    <w:rsid w:val="00A70456"/>
    <w:rsid w:val="00A7684C"/>
    <w:rsid w:val="00A85004"/>
    <w:rsid w:val="00AA16B2"/>
    <w:rsid w:val="00AA3967"/>
    <w:rsid w:val="00AA69A9"/>
    <w:rsid w:val="00AB7B18"/>
    <w:rsid w:val="00AC7C58"/>
    <w:rsid w:val="00AD75B6"/>
    <w:rsid w:val="00AE74E8"/>
    <w:rsid w:val="00B100AA"/>
    <w:rsid w:val="00B20E83"/>
    <w:rsid w:val="00B36C0A"/>
    <w:rsid w:val="00B46A11"/>
    <w:rsid w:val="00B50ABC"/>
    <w:rsid w:val="00B50EE3"/>
    <w:rsid w:val="00B527E5"/>
    <w:rsid w:val="00B61B24"/>
    <w:rsid w:val="00B97AFB"/>
    <w:rsid w:val="00BA3B10"/>
    <w:rsid w:val="00BB0204"/>
    <w:rsid w:val="00BC4321"/>
    <w:rsid w:val="00BD05A8"/>
    <w:rsid w:val="00BD35B4"/>
    <w:rsid w:val="00BD5B90"/>
    <w:rsid w:val="00BE3F44"/>
    <w:rsid w:val="00BE449C"/>
    <w:rsid w:val="00BF6684"/>
    <w:rsid w:val="00C02BB9"/>
    <w:rsid w:val="00C22279"/>
    <w:rsid w:val="00C30C1D"/>
    <w:rsid w:val="00C43C6B"/>
    <w:rsid w:val="00C63EA8"/>
    <w:rsid w:val="00C769BE"/>
    <w:rsid w:val="00C837ED"/>
    <w:rsid w:val="00C96C74"/>
    <w:rsid w:val="00CA0C60"/>
    <w:rsid w:val="00CA183B"/>
    <w:rsid w:val="00CA1F01"/>
    <w:rsid w:val="00CA6D94"/>
    <w:rsid w:val="00CB5E15"/>
    <w:rsid w:val="00CD3C47"/>
    <w:rsid w:val="00CE196A"/>
    <w:rsid w:val="00CE5D54"/>
    <w:rsid w:val="00CE6E10"/>
    <w:rsid w:val="00CF7C90"/>
    <w:rsid w:val="00D00204"/>
    <w:rsid w:val="00D0341B"/>
    <w:rsid w:val="00D10269"/>
    <w:rsid w:val="00D16918"/>
    <w:rsid w:val="00D23AF1"/>
    <w:rsid w:val="00D31CC8"/>
    <w:rsid w:val="00D335EE"/>
    <w:rsid w:val="00D51BAE"/>
    <w:rsid w:val="00D66D72"/>
    <w:rsid w:val="00D7330A"/>
    <w:rsid w:val="00D73E8D"/>
    <w:rsid w:val="00D97F25"/>
    <w:rsid w:val="00DB3805"/>
    <w:rsid w:val="00DB3C80"/>
    <w:rsid w:val="00DB6705"/>
    <w:rsid w:val="00DB6DA0"/>
    <w:rsid w:val="00DD0FEA"/>
    <w:rsid w:val="00DD321D"/>
    <w:rsid w:val="00DD75C4"/>
    <w:rsid w:val="00DE491F"/>
    <w:rsid w:val="00DE7D70"/>
    <w:rsid w:val="00E00EDB"/>
    <w:rsid w:val="00E047E2"/>
    <w:rsid w:val="00E234A7"/>
    <w:rsid w:val="00E27362"/>
    <w:rsid w:val="00E27C78"/>
    <w:rsid w:val="00E410EE"/>
    <w:rsid w:val="00E47208"/>
    <w:rsid w:val="00E52C67"/>
    <w:rsid w:val="00E53448"/>
    <w:rsid w:val="00E72A6C"/>
    <w:rsid w:val="00E7413B"/>
    <w:rsid w:val="00E77572"/>
    <w:rsid w:val="00E8008A"/>
    <w:rsid w:val="00E81CFE"/>
    <w:rsid w:val="00E9656D"/>
    <w:rsid w:val="00EB1B6C"/>
    <w:rsid w:val="00EB48FE"/>
    <w:rsid w:val="00EC347D"/>
    <w:rsid w:val="00ED241A"/>
    <w:rsid w:val="00ED39F6"/>
    <w:rsid w:val="00ED699B"/>
    <w:rsid w:val="00EF1B36"/>
    <w:rsid w:val="00EF6F9A"/>
    <w:rsid w:val="00F031F9"/>
    <w:rsid w:val="00F12B5A"/>
    <w:rsid w:val="00F72269"/>
    <w:rsid w:val="00FB3890"/>
    <w:rsid w:val="00FB5BFF"/>
    <w:rsid w:val="00FC27C1"/>
    <w:rsid w:val="00FC3602"/>
    <w:rsid w:val="00FD0A37"/>
    <w:rsid w:val="00FE18EB"/>
    <w:rsid w:val="00FE6C2E"/>
    <w:rsid w:val="00FF4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2AF8030A-4B69-451D-A5A7-0DEA706CE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AAD"/>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a6">
    <w:name w:val="Balloon Text"/>
    <w:basedOn w:val="a"/>
    <w:semiHidden/>
    <w:rsid w:val="00414E90"/>
    <w:rPr>
      <w:rFonts w:ascii="Arial" w:hAnsi="Arial"/>
      <w:sz w:val="18"/>
      <w:szCs w:val="18"/>
    </w:rPr>
  </w:style>
  <w:style w:type="paragraph" w:styleId="a7">
    <w:name w:val="Body Text Indent"/>
    <w:basedOn w:val="a"/>
    <w:rsid w:val="00430E83"/>
    <w:pPr>
      <w:ind w:leftChars="100" w:left="210" w:firstLineChars="100" w:firstLine="220"/>
    </w:pPr>
    <w:rPr>
      <w:rFonts w:ascii="ＭＳ 明朝" w:hAnsi="ＭＳ 明朝"/>
      <w:szCs w:val="22"/>
    </w:rPr>
  </w:style>
  <w:style w:type="character" w:styleId="a8">
    <w:name w:val="annotation reference"/>
    <w:basedOn w:val="a0"/>
    <w:semiHidden/>
    <w:rsid w:val="00C43C6B"/>
    <w:rPr>
      <w:sz w:val="18"/>
      <w:szCs w:val="18"/>
    </w:rPr>
  </w:style>
  <w:style w:type="paragraph" w:styleId="a9">
    <w:name w:val="annotation text"/>
    <w:basedOn w:val="a"/>
    <w:semiHidden/>
    <w:rsid w:val="00C43C6B"/>
    <w:pPr>
      <w:jc w:val="left"/>
    </w:pPr>
  </w:style>
  <w:style w:type="paragraph" w:styleId="aa">
    <w:name w:val="annotation subject"/>
    <w:basedOn w:val="a9"/>
    <w:next w:val="a9"/>
    <w:semiHidden/>
    <w:rsid w:val="00C43C6B"/>
    <w:rPr>
      <w:b/>
      <w:bCs/>
    </w:rPr>
  </w:style>
  <w:style w:type="paragraph" w:customStyle="1" w:styleId="ab">
    <w:name w:val="レベル１文書"/>
    <w:basedOn w:val="a"/>
    <w:rsid w:val="00FF4469"/>
    <w:pPr>
      <w:adjustRightInd w:val="0"/>
      <w:ind w:leftChars="200" w:left="397" w:firstLineChars="100" w:firstLine="198"/>
      <w:jc w:val="left"/>
    </w:pPr>
    <w:rPr>
      <w:rFonts w:hAnsi="ＭＳ ゴシック"/>
      <w:szCs w:val="22"/>
    </w:rPr>
  </w:style>
  <w:style w:type="character" w:styleId="ac">
    <w:name w:val="Strong"/>
    <w:basedOn w:val="a0"/>
    <w:qFormat/>
    <w:rsid w:val="00422F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AB527-B4B8-4078-BB15-6B10CD123CB5}">
  <ds:schemaRefs>
    <ds:schemaRef ds:uri="http://purl.org/dc/dcmitype/"/>
    <ds:schemaRef ds:uri="http://schemas.openxmlformats.org/package/2006/metadata/core-properties"/>
    <ds:schemaRef ds:uri="http://purl.org/dc/elements/1.1/"/>
    <ds:schemaRef ds:uri="http://purl.org/dc/terms/"/>
    <ds:schemaRef ds:uri="http://schemas.microsoft.com/office/2006/metadata/properties"/>
    <ds:schemaRef ds:uri="http://schemas.microsoft.com/office/2006/documentManagement/typ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73B6EFB4-DE89-4494-83F4-8935F32EBB81}">
  <ds:schemaRefs>
    <ds:schemaRef ds:uri="http://schemas.microsoft.com/sharepoint/v3/contenttype/forms"/>
  </ds:schemaRefs>
</ds:datastoreItem>
</file>

<file path=customXml/itemProps3.xml><?xml version="1.0" encoding="utf-8"?>
<ds:datastoreItem xmlns:ds="http://schemas.openxmlformats.org/officeDocument/2006/customXml" ds:itemID="{87B898BE-FB22-4912-BA30-90A1658CDA28}"/>
</file>

<file path=customXml/itemProps4.xml><?xml version="1.0" encoding="utf-8"?>
<ds:datastoreItem xmlns:ds="http://schemas.openxmlformats.org/officeDocument/2006/customXml" ds:itemID="{F27F82CC-0510-43C5-A428-35AFCA4A2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118</Words>
  <Characters>674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ＺＺ９</vt:lpstr>
    </vt:vector>
  </TitlesOfParts>
  <Manager/>
  <Company/>
  <LinksUpToDate>false</LinksUpToDate>
  <CharactersWithSpaces>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2006-11-09T07:19:00Z</cp:lastPrinted>
  <dcterms:created xsi:type="dcterms:W3CDTF">2019-07-23T00:00:00Z</dcterms:created>
  <dcterms:modified xsi:type="dcterms:W3CDTF">2019-07-23T00:00:00Z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