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831" w:rsidRDefault="00EF2831">
      <w:pPr>
        <w:pStyle w:val="af1"/>
      </w:pPr>
      <w:bookmarkStart w:id="0" w:name="OLE_LINK1"/>
      <w:r>
        <w:t>[</w:t>
      </w:r>
      <w:r>
        <w:rPr>
          <w:rFonts w:hint="eastAsia"/>
        </w:rPr>
        <w:t>参考</w:t>
      </w:r>
      <w:r>
        <w:t>]</w:t>
      </w:r>
      <w:bookmarkEnd w:id="0"/>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p w:rsidR="00EF2831" w:rsidRDefault="00EF2831">
      <w:pPr>
        <w:jc w:val="center"/>
        <w:rPr>
          <w:rFonts w:ascii="ＭＳ ゴシック" w:eastAsia="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F2831">
        <w:trPr>
          <w:trHeight w:val="1611"/>
        </w:trPr>
        <w:tc>
          <w:tcPr>
            <w:tcW w:w="7655" w:type="dxa"/>
            <w:tcBorders>
              <w:top w:val="single" w:sz="4" w:space="0" w:color="auto"/>
              <w:bottom w:val="single" w:sz="4" w:space="0" w:color="auto"/>
            </w:tcBorders>
          </w:tcPr>
          <w:p w:rsidR="00EF2831" w:rsidRDefault="00EF2831">
            <w:pPr>
              <w:jc w:val="center"/>
              <w:rPr>
                <w:rFonts w:ascii="ＭＳ ゴシック" w:eastAsia="ＭＳ ゴシック" w:hAnsi="ＭＳ ゴシック"/>
                <w:b/>
                <w:sz w:val="44"/>
              </w:rPr>
            </w:pPr>
          </w:p>
          <w:p w:rsidR="00D65009" w:rsidRDefault="00EF2831">
            <w:pPr>
              <w:jc w:val="center"/>
              <w:rPr>
                <w:rFonts w:ascii="ＭＳ ゴシック" w:eastAsia="ＭＳ ゴシック" w:hAnsi="ＭＳ ゴシック"/>
                <w:b/>
                <w:sz w:val="44"/>
                <w:szCs w:val="44"/>
              </w:rPr>
            </w:pPr>
            <w:r>
              <w:rPr>
                <w:rFonts w:ascii="ＭＳ ゴシック" w:eastAsia="ＭＳ ゴシック" w:hAnsi="ＭＳ ゴシック" w:hint="eastAsia"/>
                <w:b/>
                <w:sz w:val="44"/>
              </w:rPr>
              <w:t>５５１０．</w:t>
            </w:r>
            <w:r>
              <w:rPr>
                <w:rFonts w:ascii="ＭＳ ゴシック" w:eastAsia="ＭＳ ゴシック" w:hAnsi="ＭＳ ゴシック" w:hint="eastAsia"/>
                <w:b/>
                <w:sz w:val="44"/>
                <w:szCs w:val="44"/>
              </w:rPr>
              <w:t>機用品蔵入</w:t>
            </w:r>
            <w:r w:rsidR="00D65009" w:rsidRPr="0027072A">
              <w:rPr>
                <w:rFonts w:ascii="ＭＳ ゴシック" w:eastAsia="ＭＳ ゴシック" w:hAnsi="ＭＳ ゴシック" w:hint="eastAsia"/>
                <w:b/>
                <w:sz w:val="44"/>
                <w:szCs w:val="44"/>
              </w:rPr>
              <w:t>等</w:t>
            </w:r>
            <w:r>
              <w:rPr>
                <w:rFonts w:ascii="ＭＳ ゴシック" w:eastAsia="ＭＳ ゴシック" w:hAnsi="ＭＳ ゴシック" w:hint="eastAsia"/>
                <w:b/>
                <w:sz w:val="44"/>
                <w:szCs w:val="44"/>
              </w:rPr>
              <w:t>承認申請</w:t>
            </w:r>
          </w:p>
          <w:p w:rsidR="00EF2831" w:rsidRDefault="00EF2831">
            <w:pPr>
              <w:jc w:val="center"/>
              <w:rPr>
                <w:rFonts w:ascii="ＭＳ ゴシック" w:eastAsia="ＭＳ ゴシック" w:hAnsi="ＭＳ ゴシック"/>
                <w:b/>
                <w:sz w:val="44"/>
              </w:rPr>
            </w:pPr>
            <w:r>
              <w:rPr>
                <w:rFonts w:ascii="ＭＳ ゴシック" w:eastAsia="ＭＳ ゴシック" w:hAnsi="ＭＳ ゴシック" w:hint="eastAsia"/>
                <w:b/>
                <w:sz w:val="44"/>
                <w:szCs w:val="44"/>
              </w:rPr>
              <w:t>審査終了</w:t>
            </w:r>
          </w:p>
          <w:p w:rsidR="00EF2831" w:rsidRDefault="00EF2831">
            <w:pPr>
              <w:jc w:val="center"/>
              <w:rPr>
                <w:rFonts w:ascii="ＭＳ ゴシック" w:eastAsia="ＭＳ ゴシック" w:hAnsi="ＭＳ ゴシック"/>
                <w:b/>
                <w:sz w:val="44"/>
              </w:rPr>
            </w:pPr>
          </w:p>
        </w:tc>
      </w:tr>
    </w:tbl>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p w:rsidR="00EF2831" w:rsidRDefault="00EF2831">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F283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F2831" w:rsidRDefault="00EF2831">
            <w:pPr>
              <w:jc w:val="center"/>
              <w:rPr>
                <w:rFonts w:ascii="ＭＳ ゴシック" w:eastAsia="ＭＳ ゴシック" w:hAnsi="ＭＳ ゴシック"/>
              </w:rPr>
            </w:pPr>
            <w:r>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F2831" w:rsidRDefault="001672BC">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EF283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F2831" w:rsidRDefault="00EF2831">
            <w:pPr>
              <w:jc w:val="center"/>
              <w:rPr>
                <w:rFonts w:ascii="ＭＳ ゴシック" w:eastAsia="ＭＳ ゴシック" w:hAnsi="ＭＳ ゴシック" w:cs="ＭＳ ゴシック"/>
                <w:szCs w:val="22"/>
              </w:rPr>
            </w:pPr>
            <w:r>
              <w:rPr>
                <w:rFonts w:ascii="ＭＳ ゴシック" w:eastAsia="ＭＳ ゴシック" w:hAnsi="ＭＳ ゴシック" w:hint="eastAsia"/>
              </w:rPr>
              <w:t>ＣＴＸ</w:t>
            </w:r>
          </w:p>
        </w:tc>
        <w:tc>
          <w:tcPr>
            <w:tcW w:w="4253" w:type="dxa"/>
            <w:tcBorders>
              <w:top w:val="single" w:sz="4" w:space="0" w:color="auto"/>
              <w:left w:val="single" w:sz="4" w:space="0" w:color="auto"/>
              <w:bottom w:val="single" w:sz="4" w:space="0" w:color="auto"/>
              <w:right w:val="single" w:sz="4" w:space="0" w:color="auto"/>
            </w:tcBorders>
            <w:vAlign w:val="center"/>
          </w:tcPr>
          <w:p w:rsidR="00EF2831" w:rsidRDefault="00EF2831">
            <w:pPr>
              <w:jc w:val="center"/>
              <w:rPr>
                <w:rFonts w:ascii="ＭＳ ゴシック" w:eastAsia="ＭＳ ゴシック" w:hAnsi="ＭＳ ゴシック" w:cs="ＭＳ ゴシック"/>
                <w:szCs w:val="22"/>
              </w:rPr>
            </w:pPr>
            <w:r>
              <w:rPr>
                <w:rFonts w:ascii="ＭＳ ゴシック" w:eastAsia="ＭＳ ゴシック" w:hAnsi="ＭＳ ゴシック" w:hint="eastAsia"/>
              </w:rPr>
              <w:t>機用品蔵入</w:t>
            </w:r>
            <w:r w:rsidR="007E63AB" w:rsidRPr="0027072A">
              <w:rPr>
                <w:rFonts w:ascii="ＭＳ ゴシック" w:eastAsia="ＭＳ ゴシック" w:hAnsi="ＭＳ ゴシック" w:hint="eastAsia"/>
              </w:rPr>
              <w:t>等</w:t>
            </w:r>
            <w:r>
              <w:rPr>
                <w:rFonts w:ascii="ＭＳ ゴシック" w:eastAsia="ＭＳ ゴシック" w:hAnsi="ＭＳ ゴシック" w:hint="eastAsia"/>
              </w:rPr>
              <w:t>承認申請審査終了</w:t>
            </w:r>
          </w:p>
        </w:tc>
      </w:tr>
    </w:tbl>
    <w:p w:rsidR="00EF2831" w:rsidRDefault="00EF2831" w:rsidP="00B710D1">
      <w:pPr>
        <w:pStyle w:val="1"/>
        <w:numPr>
          <w:ilvl w:val="0"/>
          <w:numId w:val="0"/>
        </w:numPr>
        <w:rPr>
          <w:rFonts w:ascii="ＭＳ ゴシック"/>
        </w:rPr>
      </w:pPr>
      <w:r>
        <w:rPr>
          <w:rFonts w:ascii="ＭＳ ゴシック"/>
        </w:rPr>
        <w:br w:type="page"/>
      </w:r>
      <w:r>
        <w:rPr>
          <w:rFonts w:ascii="ＭＳ ゴシック" w:hint="eastAsia"/>
        </w:rPr>
        <w:lastRenderedPageBreak/>
        <w:t>１．業務概要</w:t>
      </w:r>
      <w:bookmarkStart w:id="1" w:name="_GoBack"/>
      <w:bookmarkEnd w:id="1"/>
    </w:p>
    <w:p w:rsidR="00EF2831" w:rsidRDefault="00EF2831" w:rsidP="001672BC">
      <w:pPr>
        <w:ind w:leftChars="200" w:left="397" w:firstLineChars="100" w:firstLine="198"/>
        <w:rPr>
          <w:rFonts w:ascii="ＭＳ ゴシック" w:eastAsia="ＭＳ ゴシック"/>
        </w:rPr>
      </w:pPr>
      <w:r>
        <w:rPr>
          <w:rFonts w:ascii="ＭＳ ゴシック" w:eastAsia="ＭＳ ゴシック" w:hint="eastAsia"/>
        </w:rPr>
        <w:t>システムにより行われた機用品蔵入承認申請について審査及び検査が終了した旨を登録する。</w:t>
      </w:r>
    </w:p>
    <w:p w:rsidR="00EF2831" w:rsidRDefault="00EF2831" w:rsidP="001672BC">
      <w:pPr>
        <w:ind w:leftChars="200" w:left="397" w:firstLineChars="100" w:firstLine="198"/>
        <w:rPr>
          <w:rFonts w:ascii="ＭＳ ゴシック" w:eastAsia="ＭＳ ゴシック"/>
        </w:rPr>
      </w:pPr>
      <w:r>
        <w:rPr>
          <w:rFonts w:ascii="ＭＳ ゴシック" w:eastAsia="ＭＳ ゴシック" w:hint="eastAsia"/>
        </w:rPr>
        <w:t>審査区分を変更した場合は、本業務で審査終了の旨に併せて変更後の審査区分を入力する。</w:t>
      </w:r>
    </w:p>
    <w:p w:rsidR="00EF2831" w:rsidRDefault="00EF2831" w:rsidP="001672BC">
      <w:pPr>
        <w:ind w:leftChars="200" w:left="397" w:firstLineChars="100" w:firstLine="198"/>
        <w:rPr>
          <w:rFonts w:ascii="ＭＳ ゴシック" w:eastAsia="ＭＳ ゴシック"/>
        </w:rPr>
      </w:pPr>
      <w:r>
        <w:rPr>
          <w:rFonts w:ascii="ＭＳ ゴシック" w:eastAsia="ＭＳ ゴシック" w:hAnsi="ＭＳ ゴシック" w:hint="eastAsia"/>
        </w:rPr>
        <w:t>本業務が税関の開庁時間外にわたる</w:t>
      </w:r>
      <w:r w:rsidRPr="00C20406">
        <w:rPr>
          <w:rFonts w:ascii="ＭＳ ゴシック" w:eastAsia="ＭＳ ゴシック" w:hAnsi="ＭＳ ゴシック" w:hint="eastAsia"/>
        </w:rPr>
        <w:t>場合は、</w:t>
      </w:r>
      <w:r>
        <w:rPr>
          <w:rFonts w:ascii="ＭＳ ゴシック" w:eastAsia="ＭＳ ゴシック" w:hAnsi="ＭＳ ゴシック" w:hint="eastAsia"/>
        </w:rPr>
        <w:t>業務を行った時刻に係る時間外執務要請届が</w:t>
      </w:r>
      <w:r w:rsidRPr="00C20406">
        <w:rPr>
          <w:rFonts w:ascii="ＭＳ ゴシック" w:eastAsia="ＭＳ ゴシック" w:hAnsi="ＭＳ ゴシック" w:hint="eastAsia"/>
        </w:rPr>
        <w:t>されている必要がある。</w:t>
      </w:r>
    </w:p>
    <w:p w:rsidR="00EF2831" w:rsidRDefault="00EF2831">
      <w:pPr>
        <w:rPr>
          <w:rFonts w:ascii="ＭＳ ゴシック" w:eastAsia="ＭＳ ゴシック"/>
        </w:rPr>
      </w:pPr>
    </w:p>
    <w:p w:rsidR="00EF2831" w:rsidRDefault="00EF2831" w:rsidP="00B710D1">
      <w:pPr>
        <w:pStyle w:val="1"/>
        <w:numPr>
          <w:ilvl w:val="0"/>
          <w:numId w:val="0"/>
        </w:numPr>
        <w:rPr>
          <w:rFonts w:ascii="ＭＳ ゴシック"/>
        </w:rPr>
      </w:pPr>
      <w:r>
        <w:rPr>
          <w:rFonts w:ascii="ＭＳ ゴシック" w:hint="eastAsia"/>
        </w:rPr>
        <w:t>２．入力者</w:t>
      </w:r>
    </w:p>
    <w:p w:rsidR="00EF2831" w:rsidRDefault="00EF2831" w:rsidP="001672BC">
      <w:pPr>
        <w:ind w:leftChars="200" w:left="397" w:firstLineChars="100" w:firstLine="198"/>
        <w:rPr>
          <w:rFonts w:ascii="ＭＳ ゴシック" w:eastAsia="ＭＳ ゴシック"/>
        </w:rPr>
      </w:pPr>
      <w:r>
        <w:rPr>
          <w:rFonts w:ascii="ＭＳ ゴシック" w:eastAsia="ＭＳ ゴシック" w:hint="eastAsia"/>
        </w:rPr>
        <w:t>税関</w:t>
      </w:r>
    </w:p>
    <w:p w:rsidR="00EF2831" w:rsidRDefault="00EF2831" w:rsidP="001672BC">
      <w:pPr>
        <w:ind w:leftChars="200" w:left="397" w:firstLineChars="100" w:firstLine="198"/>
        <w:rPr>
          <w:rFonts w:ascii="ＭＳ ゴシック" w:eastAsia="ＭＳ ゴシック"/>
        </w:rPr>
      </w:pPr>
    </w:p>
    <w:p w:rsidR="00EF2831" w:rsidRDefault="00EF2831" w:rsidP="00B710D1">
      <w:pPr>
        <w:pStyle w:val="1"/>
        <w:numPr>
          <w:ilvl w:val="0"/>
          <w:numId w:val="0"/>
        </w:numPr>
        <w:rPr>
          <w:rFonts w:ascii="ＭＳ ゴシック"/>
        </w:rPr>
      </w:pPr>
      <w:r>
        <w:rPr>
          <w:rFonts w:ascii="ＭＳ ゴシック" w:hint="eastAsia"/>
        </w:rPr>
        <w:t>３．出力</w:t>
      </w:r>
      <w:r>
        <w:rPr>
          <w:rFonts w:ascii="ＭＳ ゴシック" w:hAnsi="ＭＳ ゴシック" w:hint="eastAsia"/>
        </w:rPr>
        <w:t>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EF2831">
        <w:trPr>
          <w:trHeight w:val="397"/>
        </w:trPr>
        <w:tc>
          <w:tcPr>
            <w:tcW w:w="2277" w:type="dxa"/>
            <w:tcBorders>
              <w:left w:val="single" w:sz="6" w:space="0" w:color="auto"/>
              <w:right w:val="single" w:sz="6" w:space="0" w:color="auto"/>
            </w:tcBorders>
          </w:tcPr>
          <w:p w:rsidR="00EF2831" w:rsidRDefault="00EF2831">
            <w:pPr>
              <w:jc w:val="center"/>
              <w:rPr>
                <w:rFonts w:ascii="ＭＳ ゴシック" w:eastAsia="ＭＳ ゴシック"/>
              </w:rPr>
            </w:pPr>
            <w:r>
              <w:rPr>
                <w:rFonts w:ascii="ＭＳ ゴシック" w:eastAsia="ＭＳ ゴシック" w:hint="eastAsia"/>
              </w:rPr>
              <w:t>情報名</w:t>
            </w:r>
          </w:p>
        </w:tc>
        <w:tc>
          <w:tcPr>
            <w:tcW w:w="4536" w:type="dxa"/>
            <w:tcBorders>
              <w:top w:val="single" w:sz="6" w:space="0" w:color="auto"/>
              <w:left w:val="nil"/>
              <w:right w:val="single" w:sz="6" w:space="0" w:color="auto"/>
            </w:tcBorders>
          </w:tcPr>
          <w:p w:rsidR="00EF2831" w:rsidRDefault="00EF2831">
            <w:pPr>
              <w:jc w:val="center"/>
              <w:rPr>
                <w:rFonts w:ascii="ＭＳ ゴシック" w:eastAsia="ＭＳ ゴシック"/>
              </w:rPr>
            </w:pPr>
            <w:r>
              <w:rPr>
                <w:rFonts w:ascii="ＭＳ ゴシック" w:eastAsia="ＭＳ ゴシック" w:hint="eastAsia"/>
              </w:rPr>
              <w:t>出力条件</w:t>
            </w:r>
          </w:p>
        </w:tc>
        <w:tc>
          <w:tcPr>
            <w:tcW w:w="2268" w:type="dxa"/>
            <w:tcBorders>
              <w:top w:val="single" w:sz="6" w:space="0" w:color="auto"/>
              <w:left w:val="nil"/>
              <w:right w:val="single" w:sz="6" w:space="0" w:color="auto"/>
            </w:tcBorders>
          </w:tcPr>
          <w:p w:rsidR="00EF2831" w:rsidRDefault="00EF2831">
            <w:pPr>
              <w:jc w:val="center"/>
              <w:rPr>
                <w:rFonts w:ascii="ＭＳ ゴシック" w:eastAsia="ＭＳ ゴシック"/>
              </w:rPr>
            </w:pPr>
            <w:r>
              <w:rPr>
                <w:rFonts w:ascii="ＭＳ ゴシック" w:eastAsia="ＭＳ ゴシック" w:hint="eastAsia"/>
              </w:rPr>
              <w:t>出力先</w:t>
            </w:r>
          </w:p>
        </w:tc>
      </w:tr>
      <w:tr w:rsidR="00FD1926">
        <w:trPr>
          <w:trHeight w:val="397"/>
        </w:trPr>
        <w:tc>
          <w:tcPr>
            <w:tcW w:w="2277" w:type="dxa"/>
            <w:tcBorders>
              <w:left w:val="single" w:sz="6" w:space="0" w:color="auto"/>
              <w:right w:val="single" w:sz="6" w:space="0" w:color="auto"/>
            </w:tcBorders>
          </w:tcPr>
          <w:p w:rsidR="00FD1926" w:rsidRPr="00FD1926" w:rsidRDefault="00FD1926" w:rsidP="00E14AA0">
            <w:pPr>
              <w:ind w:right="-57"/>
              <w:rPr>
                <w:rFonts w:ascii="ＭＳ ゴシック" w:eastAsia="ＭＳ ゴシック" w:hAnsi="ＭＳ ゴシック"/>
                <w:noProof/>
                <w:szCs w:val="22"/>
              </w:rPr>
            </w:pPr>
            <w:r w:rsidRPr="00FD1926">
              <w:rPr>
                <w:rFonts w:ascii="ＭＳ ゴシック" w:eastAsia="ＭＳ ゴシック" w:hAnsi="ＭＳ ゴシック" w:hint="eastAsia"/>
                <w:noProof/>
                <w:szCs w:val="22"/>
              </w:rPr>
              <w:t>処理結果通知</w:t>
            </w:r>
          </w:p>
        </w:tc>
        <w:tc>
          <w:tcPr>
            <w:tcW w:w="4536" w:type="dxa"/>
            <w:tcBorders>
              <w:top w:val="single" w:sz="6" w:space="0" w:color="auto"/>
              <w:left w:val="nil"/>
              <w:right w:val="single" w:sz="6" w:space="0" w:color="auto"/>
            </w:tcBorders>
          </w:tcPr>
          <w:p w:rsidR="00FD1926" w:rsidRPr="00FD1926" w:rsidRDefault="00FD1926" w:rsidP="00E14AA0">
            <w:pPr>
              <w:ind w:right="-57"/>
              <w:rPr>
                <w:rFonts w:ascii="ＭＳ ゴシック" w:eastAsia="ＭＳ ゴシック" w:hAnsi="ＭＳ ゴシック"/>
                <w:noProof/>
                <w:szCs w:val="22"/>
              </w:rPr>
            </w:pPr>
            <w:r w:rsidRPr="00FD1926">
              <w:rPr>
                <w:rFonts w:ascii="ＭＳ ゴシック" w:eastAsia="ＭＳ ゴシック" w:hAnsi="ＭＳ ゴシック" w:hint="eastAsia"/>
                <w:noProof/>
                <w:szCs w:val="22"/>
              </w:rPr>
              <w:t>なし</w:t>
            </w:r>
          </w:p>
        </w:tc>
        <w:tc>
          <w:tcPr>
            <w:tcW w:w="2268" w:type="dxa"/>
            <w:tcBorders>
              <w:top w:val="single" w:sz="6" w:space="0" w:color="auto"/>
              <w:left w:val="nil"/>
              <w:bottom w:val="single" w:sz="6" w:space="0" w:color="auto"/>
              <w:right w:val="single" w:sz="6" w:space="0" w:color="auto"/>
            </w:tcBorders>
          </w:tcPr>
          <w:p w:rsidR="00FD1926" w:rsidRPr="00FD1926" w:rsidRDefault="00FD1926" w:rsidP="00E14AA0">
            <w:pPr>
              <w:rPr>
                <w:rFonts w:ascii="ＭＳ ゴシック" w:eastAsia="ＭＳ ゴシック" w:hAnsi="ＭＳ ゴシック"/>
                <w:szCs w:val="22"/>
              </w:rPr>
            </w:pPr>
            <w:r w:rsidRPr="00FD1926">
              <w:rPr>
                <w:rFonts w:ascii="ＭＳ ゴシック" w:eastAsia="ＭＳ ゴシック" w:hAnsi="ＭＳ ゴシック" w:hint="eastAsia"/>
                <w:szCs w:val="22"/>
              </w:rPr>
              <w:t>入力者</w:t>
            </w:r>
          </w:p>
        </w:tc>
      </w:tr>
      <w:tr w:rsidR="001672BC">
        <w:trPr>
          <w:trHeight w:val="397"/>
        </w:trPr>
        <w:tc>
          <w:tcPr>
            <w:tcW w:w="2277" w:type="dxa"/>
            <w:tcBorders>
              <w:left w:val="single" w:sz="6" w:space="0" w:color="auto"/>
              <w:right w:val="single" w:sz="6" w:space="0" w:color="auto"/>
            </w:tcBorders>
          </w:tcPr>
          <w:p w:rsidR="001672BC" w:rsidRPr="001672BC" w:rsidRDefault="001672BC" w:rsidP="00E746EF">
            <w:pPr>
              <w:rPr>
                <w:rFonts w:ascii="ＭＳ ゴシック" w:eastAsia="ＭＳ ゴシック" w:hAnsi="ＭＳ ゴシック"/>
              </w:rPr>
            </w:pPr>
            <w:r w:rsidRPr="001672BC">
              <w:rPr>
                <w:rFonts w:ascii="ＭＳ ゴシック" w:eastAsia="ＭＳ ゴシック" w:hAnsi="ＭＳ ゴシック" w:hint="eastAsia"/>
              </w:rPr>
              <w:t>機用品蔵入承認通知情報</w:t>
            </w:r>
          </w:p>
        </w:tc>
        <w:tc>
          <w:tcPr>
            <w:tcW w:w="4536" w:type="dxa"/>
            <w:tcBorders>
              <w:top w:val="single" w:sz="6" w:space="0" w:color="auto"/>
              <w:left w:val="nil"/>
              <w:right w:val="single" w:sz="6" w:space="0" w:color="auto"/>
            </w:tcBorders>
          </w:tcPr>
          <w:p w:rsidR="001672BC" w:rsidRPr="0027072A" w:rsidRDefault="001672BC" w:rsidP="00E746EF">
            <w:pPr>
              <w:pStyle w:val="a3"/>
              <w:tabs>
                <w:tab w:val="clear" w:pos="4252"/>
                <w:tab w:val="clear" w:pos="8504"/>
              </w:tabs>
              <w:snapToGrid/>
              <w:rPr>
                <w:rFonts w:ascii="ＭＳ ゴシック" w:eastAsia="ＭＳ ゴシック" w:hAnsi="ＭＳ ゴシック"/>
                <w:dstrike/>
                <w:color w:val="FF0000"/>
              </w:rPr>
            </w:pPr>
            <w:r w:rsidRPr="0027072A">
              <w:rPr>
                <w:rFonts w:ascii="ＭＳ ゴシック" w:eastAsia="ＭＳ ゴシック" w:hAnsi="ＭＳ ゴシック" w:hint="eastAsia"/>
              </w:rPr>
              <w:t>①保税運送兼用以外の場合</w:t>
            </w:r>
          </w:p>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②運送先欄に登録がある場合で、運送先の保税地域区分が「Ａ：総合保税地域」以外の場合</w:t>
            </w:r>
          </w:p>
          <w:p w:rsidR="001672BC" w:rsidRPr="001672BC" w:rsidRDefault="001672BC" w:rsidP="00E746EF">
            <w:pPr>
              <w:pStyle w:val="a3"/>
              <w:tabs>
                <w:tab w:val="clear" w:pos="4252"/>
                <w:tab w:val="clear" w:pos="8504"/>
              </w:tabs>
              <w:snapToGrid/>
              <w:rPr>
                <w:rFonts w:ascii="ＭＳ ゴシック" w:eastAsia="ＭＳ ゴシック" w:hAnsi="ＭＳ ゴシック"/>
              </w:rPr>
            </w:pPr>
            <w:r w:rsidRPr="0027072A">
              <w:rPr>
                <w:rFonts w:ascii="ＭＳ ゴシック" w:eastAsia="ＭＳ ゴシック" w:hAnsi="ＭＳ ゴシック" w:hint="eastAsia"/>
              </w:rPr>
              <w:t>③運送先欄に登録がない場合で、通関予定蔵置場の保税地域区分が「Ａ：総合保税地域」以外の場合</w:t>
            </w:r>
          </w:p>
        </w:tc>
        <w:tc>
          <w:tcPr>
            <w:tcW w:w="2268" w:type="dxa"/>
            <w:tcBorders>
              <w:top w:val="single" w:sz="6" w:space="0" w:color="auto"/>
              <w:left w:val="nil"/>
              <w:bottom w:val="single" w:sz="6" w:space="0" w:color="auto"/>
              <w:right w:val="single" w:sz="6" w:space="0" w:color="auto"/>
            </w:tcBorders>
          </w:tcPr>
          <w:p w:rsidR="001672BC" w:rsidRPr="001672BC" w:rsidRDefault="001672BC" w:rsidP="00E746EF">
            <w:pPr>
              <w:rPr>
                <w:rFonts w:ascii="ＭＳ ゴシック" w:eastAsia="ＭＳ ゴシック" w:hAnsi="ＭＳ ゴシック"/>
              </w:rPr>
            </w:pPr>
            <w:r w:rsidRPr="001672BC">
              <w:rPr>
                <w:rFonts w:ascii="ＭＳ ゴシック" w:eastAsia="ＭＳ ゴシック" w:hAnsi="ＭＳ ゴシック" w:hint="eastAsia"/>
              </w:rPr>
              <w:t>申請者</w:t>
            </w:r>
          </w:p>
        </w:tc>
      </w:tr>
      <w:tr w:rsidR="001672BC" w:rsidTr="001672BC">
        <w:trPr>
          <w:trHeight w:val="397"/>
        </w:trPr>
        <w:tc>
          <w:tcPr>
            <w:tcW w:w="2277" w:type="dxa"/>
            <w:tcBorders>
              <w:top w:val="single" w:sz="6" w:space="0" w:color="auto"/>
              <w:left w:val="single" w:sz="6" w:space="0" w:color="auto"/>
              <w:bottom w:val="single" w:sz="6" w:space="0" w:color="auto"/>
              <w:right w:val="single" w:sz="6" w:space="0" w:color="auto"/>
            </w:tcBorders>
          </w:tcPr>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機用品総保入承認通知情報</w:t>
            </w:r>
          </w:p>
        </w:tc>
        <w:tc>
          <w:tcPr>
            <w:tcW w:w="4536" w:type="dxa"/>
            <w:tcBorders>
              <w:top w:val="single" w:sz="6" w:space="0" w:color="auto"/>
              <w:left w:val="nil"/>
              <w:bottom w:val="single" w:sz="6" w:space="0" w:color="auto"/>
              <w:right w:val="single" w:sz="6" w:space="0" w:color="auto"/>
            </w:tcBorders>
          </w:tcPr>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①保税運送兼用以外の場合</w:t>
            </w:r>
          </w:p>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②運送先欄に登録がある場合で、運送先の保税地域区分が「Ａ：総合保税地域」の場合</w:t>
            </w:r>
          </w:p>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③運送先欄に登録がない場合で、通関予定蔵置場の保税地域区分が「Ａ：総合保税地域」の場合</w:t>
            </w:r>
          </w:p>
        </w:tc>
        <w:tc>
          <w:tcPr>
            <w:tcW w:w="2268" w:type="dxa"/>
            <w:tcBorders>
              <w:top w:val="single" w:sz="6" w:space="0" w:color="auto"/>
              <w:left w:val="nil"/>
              <w:bottom w:val="single" w:sz="6" w:space="0" w:color="auto"/>
              <w:right w:val="single" w:sz="6" w:space="0" w:color="auto"/>
            </w:tcBorders>
          </w:tcPr>
          <w:p w:rsidR="001672BC" w:rsidRPr="001672BC" w:rsidRDefault="001672BC" w:rsidP="00E746EF">
            <w:pPr>
              <w:rPr>
                <w:rFonts w:ascii="ＭＳ ゴシック" w:eastAsia="ＭＳ ゴシック" w:hAnsi="ＭＳ ゴシック"/>
                <w:highlight w:val="green"/>
              </w:rPr>
            </w:pPr>
            <w:r w:rsidRPr="0027072A">
              <w:rPr>
                <w:rFonts w:ascii="ＭＳ ゴシック" w:eastAsia="ＭＳ ゴシック" w:hAnsi="ＭＳ ゴシック" w:hint="eastAsia"/>
              </w:rPr>
              <w:t>申請者</w:t>
            </w:r>
          </w:p>
        </w:tc>
      </w:tr>
      <w:tr w:rsidR="001672BC" w:rsidTr="001672BC">
        <w:trPr>
          <w:trHeight w:val="397"/>
        </w:trPr>
        <w:tc>
          <w:tcPr>
            <w:tcW w:w="2277" w:type="dxa"/>
            <w:tcBorders>
              <w:top w:val="single" w:sz="6" w:space="0" w:color="auto"/>
              <w:left w:val="single" w:sz="6" w:space="0" w:color="auto"/>
              <w:bottom w:val="single" w:sz="6" w:space="0" w:color="auto"/>
              <w:right w:val="single" w:sz="6" w:space="0" w:color="auto"/>
            </w:tcBorders>
          </w:tcPr>
          <w:p w:rsidR="001672BC" w:rsidRPr="001672BC" w:rsidRDefault="001672BC" w:rsidP="00E746EF">
            <w:pPr>
              <w:rPr>
                <w:rFonts w:ascii="ＭＳ ゴシック" w:eastAsia="ＭＳ ゴシック" w:hAnsi="ＭＳ ゴシック"/>
              </w:rPr>
            </w:pPr>
            <w:r w:rsidRPr="001672BC">
              <w:rPr>
                <w:rFonts w:ascii="ＭＳ ゴシック" w:eastAsia="ＭＳ ゴシック" w:hAnsi="ＭＳ ゴシック" w:hint="eastAsia"/>
              </w:rPr>
              <w:t>機用品蔵入承認通知情報（保税運送承認通知情報兼用）</w:t>
            </w:r>
          </w:p>
        </w:tc>
        <w:tc>
          <w:tcPr>
            <w:tcW w:w="4536" w:type="dxa"/>
            <w:tcBorders>
              <w:top w:val="single" w:sz="6" w:space="0" w:color="auto"/>
              <w:left w:val="nil"/>
              <w:bottom w:val="single" w:sz="6" w:space="0" w:color="auto"/>
              <w:right w:val="single" w:sz="6" w:space="0" w:color="auto"/>
            </w:tcBorders>
          </w:tcPr>
          <w:p w:rsidR="001672BC" w:rsidRPr="0027072A" w:rsidRDefault="001672BC" w:rsidP="00E746EF">
            <w:pPr>
              <w:pStyle w:val="a3"/>
              <w:tabs>
                <w:tab w:val="clear" w:pos="4252"/>
                <w:tab w:val="clear" w:pos="8504"/>
              </w:tabs>
              <w:snapToGrid/>
              <w:rPr>
                <w:rFonts w:ascii="ＭＳ ゴシック" w:eastAsia="ＭＳ ゴシック" w:hAnsi="ＭＳ ゴシック"/>
                <w:dstrike/>
                <w:color w:val="FF0000"/>
              </w:rPr>
            </w:pPr>
            <w:r w:rsidRPr="0027072A">
              <w:rPr>
                <w:rFonts w:ascii="ＭＳ ゴシック" w:eastAsia="ＭＳ ゴシック" w:hAnsi="ＭＳ ゴシック" w:hint="eastAsia"/>
              </w:rPr>
              <w:t>①保税運送兼用の場合</w:t>
            </w:r>
          </w:p>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②運送先欄に登録がある場合で、運送先の保税地域区分が「Ａ：総合保税地域」以外の場合</w:t>
            </w:r>
          </w:p>
          <w:p w:rsidR="001672BC" w:rsidRPr="001672BC" w:rsidRDefault="001672BC" w:rsidP="00E746EF">
            <w:pPr>
              <w:pStyle w:val="a3"/>
              <w:tabs>
                <w:tab w:val="clear" w:pos="4252"/>
                <w:tab w:val="clear" w:pos="8504"/>
              </w:tabs>
              <w:snapToGrid/>
              <w:rPr>
                <w:rFonts w:ascii="ＭＳ ゴシック" w:eastAsia="ＭＳ ゴシック" w:hAnsi="ＭＳ ゴシック"/>
              </w:rPr>
            </w:pPr>
            <w:r w:rsidRPr="0027072A">
              <w:rPr>
                <w:rFonts w:ascii="ＭＳ ゴシック" w:eastAsia="ＭＳ ゴシック" w:hAnsi="ＭＳ ゴシック" w:hint="eastAsia"/>
              </w:rPr>
              <w:t>③運送先欄に登録がない場合で、通関予定蔵置場の保税地域区分が「Ａ：総合保税地域」以外の場合</w:t>
            </w:r>
          </w:p>
        </w:tc>
        <w:tc>
          <w:tcPr>
            <w:tcW w:w="2268" w:type="dxa"/>
            <w:tcBorders>
              <w:top w:val="single" w:sz="6" w:space="0" w:color="auto"/>
              <w:left w:val="nil"/>
              <w:bottom w:val="single" w:sz="6" w:space="0" w:color="auto"/>
              <w:right w:val="single" w:sz="6" w:space="0" w:color="auto"/>
            </w:tcBorders>
          </w:tcPr>
          <w:p w:rsidR="001672BC" w:rsidRPr="001672BC" w:rsidRDefault="001672BC" w:rsidP="00E746EF">
            <w:pPr>
              <w:rPr>
                <w:rFonts w:ascii="ＭＳ ゴシック" w:eastAsia="ＭＳ ゴシック" w:hAnsi="ＭＳ ゴシック"/>
              </w:rPr>
            </w:pPr>
            <w:r w:rsidRPr="001672BC">
              <w:rPr>
                <w:rFonts w:ascii="ＭＳ ゴシック" w:eastAsia="ＭＳ ゴシック" w:hAnsi="ＭＳ ゴシック" w:hint="eastAsia"/>
              </w:rPr>
              <w:t>申請者</w:t>
            </w:r>
          </w:p>
        </w:tc>
      </w:tr>
      <w:tr w:rsidR="001672BC" w:rsidTr="001672BC">
        <w:trPr>
          <w:trHeight w:val="397"/>
        </w:trPr>
        <w:tc>
          <w:tcPr>
            <w:tcW w:w="2277" w:type="dxa"/>
            <w:tcBorders>
              <w:top w:val="single" w:sz="6" w:space="0" w:color="auto"/>
              <w:left w:val="single" w:sz="6" w:space="0" w:color="auto"/>
              <w:bottom w:val="single" w:sz="6" w:space="0" w:color="auto"/>
              <w:right w:val="single" w:sz="6" w:space="0" w:color="auto"/>
            </w:tcBorders>
          </w:tcPr>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機用品総保入承認通知情報（保税運送承認通知情報兼用）</w:t>
            </w:r>
          </w:p>
        </w:tc>
        <w:tc>
          <w:tcPr>
            <w:tcW w:w="4536" w:type="dxa"/>
            <w:tcBorders>
              <w:top w:val="single" w:sz="6" w:space="0" w:color="auto"/>
              <w:left w:val="nil"/>
              <w:bottom w:val="single" w:sz="6" w:space="0" w:color="auto"/>
              <w:right w:val="single" w:sz="6" w:space="0" w:color="auto"/>
            </w:tcBorders>
          </w:tcPr>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①保税運送兼用の場合</w:t>
            </w:r>
          </w:p>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②運送先欄に登録がある場合で、運送先の保税地域区分が「Ａ：総合保税地域」の場合</w:t>
            </w:r>
          </w:p>
          <w:p w:rsidR="001672BC" w:rsidRPr="0027072A" w:rsidRDefault="001672BC" w:rsidP="00E746EF">
            <w:pPr>
              <w:pStyle w:val="a3"/>
              <w:tabs>
                <w:tab w:val="clear" w:pos="4252"/>
                <w:tab w:val="clear" w:pos="8504"/>
              </w:tabs>
              <w:snapToGrid/>
              <w:rPr>
                <w:rFonts w:ascii="ＭＳ ゴシック" w:eastAsia="ＭＳ ゴシック" w:hAnsi="ＭＳ ゴシック"/>
              </w:rPr>
            </w:pPr>
            <w:r w:rsidRPr="0027072A">
              <w:rPr>
                <w:rFonts w:ascii="ＭＳ ゴシック" w:eastAsia="ＭＳ ゴシック" w:hAnsi="ＭＳ ゴシック" w:hint="eastAsia"/>
              </w:rPr>
              <w:t>③運送先欄に登録がない場合で、通関予定蔵置場の保税地域区分が「Ａ：総合保税地域」の場合</w:t>
            </w:r>
          </w:p>
        </w:tc>
        <w:tc>
          <w:tcPr>
            <w:tcW w:w="2268" w:type="dxa"/>
            <w:tcBorders>
              <w:top w:val="single" w:sz="6" w:space="0" w:color="auto"/>
              <w:left w:val="nil"/>
              <w:bottom w:val="single" w:sz="6" w:space="0" w:color="auto"/>
              <w:right w:val="single" w:sz="6" w:space="0" w:color="auto"/>
            </w:tcBorders>
          </w:tcPr>
          <w:p w:rsidR="001672BC" w:rsidRPr="0027072A" w:rsidRDefault="001672BC" w:rsidP="00E746EF">
            <w:pPr>
              <w:rPr>
                <w:rFonts w:ascii="ＭＳ ゴシック" w:eastAsia="ＭＳ ゴシック" w:hAnsi="ＭＳ ゴシック"/>
              </w:rPr>
            </w:pPr>
            <w:r w:rsidRPr="0027072A">
              <w:rPr>
                <w:rFonts w:ascii="ＭＳ ゴシック" w:eastAsia="ＭＳ ゴシック" w:hAnsi="ＭＳ ゴシック" w:hint="eastAsia"/>
              </w:rPr>
              <w:t>申請者</w:t>
            </w:r>
          </w:p>
        </w:tc>
      </w:tr>
    </w:tbl>
    <w:p w:rsidR="00EF2831" w:rsidRDefault="00EF2831">
      <w:pPr>
        <w:rPr>
          <w:rFonts w:ascii="ＭＳ ゴシック" w:eastAsia="ＭＳ ゴシック"/>
        </w:rPr>
      </w:pPr>
    </w:p>
    <w:sectPr w:rsidR="00EF2831" w:rsidSect="00EF283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CE1" w:rsidRDefault="001C7CE1">
      <w:r>
        <w:separator/>
      </w:r>
    </w:p>
  </w:endnote>
  <w:endnote w:type="continuationSeparator" w:id="0">
    <w:p w:rsidR="001C7CE1" w:rsidRDefault="001C7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831" w:rsidRDefault="00EF2831">
    <w:pPr>
      <w:pStyle w:val="a5"/>
      <w:jc w:val="center"/>
      <w:rPr>
        <w:rStyle w:val="ab"/>
        <w:rFonts w:ascii="ＭＳ ゴシック" w:eastAsia="ＭＳ ゴシック" w:hAnsi="ＭＳ ゴシック"/>
      </w:rPr>
    </w:pPr>
    <w:r>
      <w:rPr>
        <w:rFonts w:ascii="ＭＳ ゴシック" w:eastAsia="ＭＳ ゴシック" w:hAnsi="ＭＳ ゴシック"/>
        <w:szCs w:val="22"/>
      </w:rPr>
      <w:t>5510-01</w:t>
    </w:r>
    <w:r>
      <w:rPr>
        <w:rFonts w:ascii="ＭＳ ゴシック" w:eastAsia="ＭＳ ゴシック" w:hAnsi="ＭＳ ゴシック"/>
        <w:sz w:val="20"/>
      </w:rPr>
      <w:t>-</w:t>
    </w:r>
    <w:r>
      <w:rPr>
        <w:rStyle w:val="ab"/>
        <w:rFonts w:ascii="ＭＳ ゴシック" w:eastAsia="ＭＳ ゴシック" w:hAnsi="ＭＳ ゴシック"/>
      </w:rPr>
      <w:fldChar w:fldCharType="begin"/>
    </w:r>
    <w:r>
      <w:rPr>
        <w:rStyle w:val="ab"/>
        <w:rFonts w:ascii="ＭＳ ゴシック" w:eastAsia="ＭＳ ゴシック" w:hAnsi="ＭＳ ゴシック"/>
      </w:rPr>
      <w:instrText xml:space="preserve"> PAGE </w:instrText>
    </w:r>
    <w:r>
      <w:rPr>
        <w:rStyle w:val="ab"/>
        <w:rFonts w:ascii="ＭＳ ゴシック" w:eastAsia="ＭＳ ゴシック" w:hAnsi="ＭＳ ゴシック"/>
      </w:rPr>
      <w:fldChar w:fldCharType="separate"/>
    </w:r>
    <w:r w:rsidR="0027072A">
      <w:rPr>
        <w:rStyle w:val="ab"/>
        <w:rFonts w:ascii="ＭＳ ゴシック" w:eastAsia="ＭＳ ゴシック" w:hAnsi="ＭＳ ゴシック"/>
        <w:noProof/>
      </w:rPr>
      <w:t>1</w:t>
    </w:r>
    <w:r>
      <w:rPr>
        <w:rStyle w:val="ab"/>
        <w:rFonts w:ascii="ＭＳ ゴシック" w:eastAsia="ＭＳ ゴシック" w:hAnsi="ＭＳ ゴシック"/>
      </w:rPr>
      <w:fldChar w:fldCharType="end"/>
    </w:r>
  </w:p>
  <w:p w:rsidR="00EF2831" w:rsidRDefault="00EF2831">
    <w:pPr>
      <w:pStyle w:val="a5"/>
      <w:numPr>
        <w:ins w:id="2" w:author="Unknown" w:date="2007-12-27T16:48:00Z"/>
      </w:num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CE1" w:rsidRDefault="001C7CE1">
      <w:r>
        <w:separator/>
      </w:r>
    </w:p>
  </w:footnote>
  <w:footnote w:type="continuationSeparator" w:id="0">
    <w:p w:rsidR="001C7CE1" w:rsidRDefault="001C7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BB2"/>
    <w:multiLevelType w:val="singleLevel"/>
    <w:tmpl w:val="4680ECC8"/>
    <w:lvl w:ilvl="0">
      <w:start w:val="1"/>
      <w:numFmt w:val="decimalEnclosedCircle"/>
      <w:lvlText w:val="%1"/>
      <w:lvlJc w:val="left"/>
      <w:pPr>
        <w:tabs>
          <w:tab w:val="num" w:pos="360"/>
        </w:tabs>
        <w:ind w:left="360" w:hanging="360"/>
      </w:pPr>
      <w:rPr>
        <w:rFonts w:cs="Times New Roman" w:hint="eastAsia"/>
      </w:rPr>
    </w:lvl>
  </w:abstractNum>
  <w:abstractNum w:abstractNumId="1" w15:restartNumberingAfterBreak="0">
    <w:nsid w:val="0FD2175A"/>
    <w:multiLevelType w:val="singleLevel"/>
    <w:tmpl w:val="FBE634D0"/>
    <w:lvl w:ilvl="0">
      <w:start w:val="1"/>
      <w:numFmt w:val="decimalEnclosedCircle"/>
      <w:lvlText w:val="%1"/>
      <w:lvlJc w:val="left"/>
      <w:pPr>
        <w:tabs>
          <w:tab w:val="num" w:pos="1155"/>
        </w:tabs>
        <w:ind w:left="1155" w:hanging="360"/>
      </w:pPr>
      <w:rPr>
        <w:rFonts w:cs="Times New Roman" w:hint="eastAsia"/>
      </w:rPr>
    </w:lvl>
  </w:abstractNum>
  <w:abstractNum w:abstractNumId="2" w15:restartNumberingAfterBreak="0">
    <w:nsid w:val="16794FBD"/>
    <w:multiLevelType w:val="singleLevel"/>
    <w:tmpl w:val="889E90DA"/>
    <w:lvl w:ilvl="0">
      <w:start w:val="1"/>
      <w:numFmt w:val="decimalEnclosedCircle"/>
      <w:lvlText w:val="%1"/>
      <w:lvlJc w:val="left"/>
      <w:pPr>
        <w:tabs>
          <w:tab w:val="num" w:pos="1155"/>
        </w:tabs>
        <w:ind w:left="1155" w:hanging="360"/>
      </w:pPr>
      <w:rPr>
        <w:rFonts w:cs="Times New Roman" w:hint="eastAsia"/>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1D93399C"/>
    <w:multiLevelType w:val="singleLevel"/>
    <w:tmpl w:val="ACF6D50C"/>
    <w:lvl w:ilvl="0">
      <w:start w:val="1"/>
      <w:numFmt w:val="decimalEnclosedCircle"/>
      <w:lvlText w:val="%1"/>
      <w:lvlJc w:val="left"/>
      <w:pPr>
        <w:tabs>
          <w:tab w:val="num" w:pos="1155"/>
        </w:tabs>
        <w:ind w:left="1155" w:hanging="360"/>
      </w:pPr>
      <w:rPr>
        <w:rFonts w:cs="Times New Roman" w:hint="eastAsia"/>
      </w:rPr>
    </w:lvl>
  </w:abstractNum>
  <w:abstractNum w:abstractNumId="5" w15:restartNumberingAfterBreak="0">
    <w:nsid w:val="267B7A61"/>
    <w:multiLevelType w:val="singleLevel"/>
    <w:tmpl w:val="40CAFDEA"/>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2867329E"/>
    <w:multiLevelType w:val="singleLevel"/>
    <w:tmpl w:val="3A40FC38"/>
    <w:lvl w:ilvl="0">
      <w:start w:val="1"/>
      <w:numFmt w:val="decimalFullWidth"/>
      <w:lvlText w:val="（%1）"/>
      <w:lvlJc w:val="left"/>
      <w:pPr>
        <w:tabs>
          <w:tab w:val="num" w:pos="720"/>
        </w:tabs>
        <w:ind w:left="720" w:hanging="720"/>
      </w:pPr>
      <w:rPr>
        <w:rFonts w:cs="Times New Roman" w:hint="eastAsia"/>
      </w:rPr>
    </w:lvl>
  </w:abstractNum>
  <w:abstractNum w:abstractNumId="7" w15:restartNumberingAfterBreak="0">
    <w:nsid w:val="2CCB2DEB"/>
    <w:multiLevelType w:val="singleLevel"/>
    <w:tmpl w:val="9C2CB6C2"/>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4461B38"/>
    <w:multiLevelType w:val="singleLevel"/>
    <w:tmpl w:val="AFF27C3A"/>
    <w:lvl w:ilvl="0">
      <w:start w:val="1"/>
      <w:numFmt w:val="decimalFullWidth"/>
      <w:lvlText w:val="（%1）"/>
      <w:lvlJc w:val="left"/>
      <w:pPr>
        <w:tabs>
          <w:tab w:val="num" w:pos="720"/>
        </w:tabs>
        <w:ind w:left="720" w:hanging="720"/>
      </w:pPr>
      <w:rPr>
        <w:rFonts w:cs="Times New Roman" w:hint="eastAsia"/>
      </w:rPr>
    </w:lvl>
  </w:abstractNum>
  <w:abstractNum w:abstractNumId="9" w15:restartNumberingAfterBreak="0">
    <w:nsid w:val="41CF709D"/>
    <w:multiLevelType w:val="singleLevel"/>
    <w:tmpl w:val="1D8AA850"/>
    <w:lvl w:ilvl="0">
      <w:start w:val="3"/>
      <w:numFmt w:val="decimalFullWidth"/>
      <w:lvlText w:val="（%1）"/>
      <w:lvlJc w:val="left"/>
      <w:pPr>
        <w:tabs>
          <w:tab w:val="num" w:pos="1320"/>
        </w:tabs>
        <w:ind w:left="1320" w:hanging="720"/>
      </w:pPr>
      <w:rPr>
        <w:rFonts w:cs="Times New Roman" w:hint="eastAsia"/>
      </w:rPr>
    </w:lvl>
  </w:abstractNum>
  <w:abstractNum w:abstractNumId="10" w15:restartNumberingAfterBreak="0">
    <w:nsid w:val="42550559"/>
    <w:multiLevelType w:val="singleLevel"/>
    <w:tmpl w:val="B83689C4"/>
    <w:lvl w:ilvl="0">
      <w:start w:val="1"/>
      <w:numFmt w:val="decimalFullWidth"/>
      <w:lvlText w:val="（注%1）"/>
      <w:lvlJc w:val="left"/>
      <w:pPr>
        <w:tabs>
          <w:tab w:val="num" w:pos="1200"/>
        </w:tabs>
        <w:ind w:left="1200" w:hanging="795"/>
      </w:pPr>
      <w:rPr>
        <w:rFonts w:cs="Times New Roman" w:hint="eastAsia"/>
      </w:rPr>
    </w:lvl>
  </w:abstractNum>
  <w:abstractNum w:abstractNumId="11" w15:restartNumberingAfterBreak="0">
    <w:nsid w:val="437074D9"/>
    <w:multiLevelType w:val="singleLevel"/>
    <w:tmpl w:val="DD56CE3E"/>
    <w:lvl w:ilvl="0">
      <w:start w:val="1"/>
      <w:numFmt w:val="decimalEnclosedCircle"/>
      <w:lvlText w:val="%1"/>
      <w:lvlJc w:val="left"/>
      <w:pPr>
        <w:tabs>
          <w:tab w:val="num" w:pos="360"/>
        </w:tabs>
        <w:ind w:left="360" w:hanging="360"/>
      </w:pPr>
      <w:rPr>
        <w:rFonts w:cs="Times New Roman" w:hint="eastAsia"/>
      </w:rPr>
    </w:lvl>
  </w:abstractNum>
  <w:abstractNum w:abstractNumId="12" w15:restartNumberingAfterBreak="0">
    <w:nsid w:val="4EFB2B87"/>
    <w:multiLevelType w:val="singleLevel"/>
    <w:tmpl w:val="127C8C30"/>
    <w:lvl w:ilvl="0">
      <w:start w:val="2"/>
      <w:numFmt w:val="decimalFullWidth"/>
      <w:lvlText w:val="（%1）"/>
      <w:lvlJc w:val="left"/>
      <w:pPr>
        <w:tabs>
          <w:tab w:val="num" w:pos="720"/>
        </w:tabs>
        <w:ind w:left="720" w:hanging="720"/>
      </w:pPr>
      <w:rPr>
        <w:rFonts w:cs="Times New Roman" w:hint="eastAsia"/>
      </w:rPr>
    </w:lvl>
  </w:abstractNum>
  <w:abstractNum w:abstractNumId="13" w15:restartNumberingAfterBreak="0">
    <w:nsid w:val="4F5E195F"/>
    <w:multiLevelType w:val="hybridMultilevel"/>
    <w:tmpl w:val="7D02192A"/>
    <w:lvl w:ilvl="0" w:tplc="64CC611A">
      <w:start w:val="3"/>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F971484"/>
    <w:multiLevelType w:val="singleLevel"/>
    <w:tmpl w:val="94B45E18"/>
    <w:lvl w:ilvl="0">
      <w:start w:val="1"/>
      <w:numFmt w:val="decimalEnclosedCircle"/>
      <w:lvlText w:val="%1"/>
      <w:lvlJc w:val="left"/>
      <w:pPr>
        <w:tabs>
          <w:tab w:val="num" w:pos="1155"/>
        </w:tabs>
        <w:ind w:left="1155" w:hanging="360"/>
      </w:pPr>
      <w:rPr>
        <w:rFonts w:cs="Times New Roman" w:hint="eastAsia"/>
      </w:rPr>
    </w:lvl>
  </w:abstractNum>
  <w:abstractNum w:abstractNumId="15" w15:restartNumberingAfterBreak="0">
    <w:nsid w:val="50F16694"/>
    <w:multiLevelType w:val="singleLevel"/>
    <w:tmpl w:val="2FAA1178"/>
    <w:lvl w:ilvl="0">
      <w:start w:val="1"/>
      <w:numFmt w:val="decimalFullWidth"/>
      <w:lvlText w:val="（%1）"/>
      <w:lvlJc w:val="left"/>
      <w:pPr>
        <w:tabs>
          <w:tab w:val="num" w:pos="720"/>
        </w:tabs>
        <w:ind w:left="720" w:hanging="720"/>
      </w:pPr>
      <w:rPr>
        <w:rFonts w:cs="Times New Roman" w:hint="eastAsia"/>
      </w:rPr>
    </w:lvl>
  </w:abstractNum>
  <w:abstractNum w:abstractNumId="16" w15:restartNumberingAfterBreak="0">
    <w:nsid w:val="55DB7CB3"/>
    <w:multiLevelType w:val="singleLevel"/>
    <w:tmpl w:val="61CC36EA"/>
    <w:lvl w:ilvl="0">
      <w:start w:val="1"/>
      <w:numFmt w:val="decimalEnclosedCircle"/>
      <w:lvlText w:val="%1"/>
      <w:lvlJc w:val="left"/>
      <w:pPr>
        <w:tabs>
          <w:tab w:val="num" w:pos="1350"/>
        </w:tabs>
        <w:ind w:left="1350" w:hanging="360"/>
      </w:pPr>
      <w:rPr>
        <w:rFonts w:cs="Times New Roman" w:hint="eastAsia"/>
      </w:rPr>
    </w:lvl>
  </w:abstractNum>
  <w:abstractNum w:abstractNumId="17" w15:restartNumberingAfterBreak="0">
    <w:nsid w:val="59E204BF"/>
    <w:multiLevelType w:val="singleLevel"/>
    <w:tmpl w:val="63ECE668"/>
    <w:lvl w:ilvl="0">
      <w:start w:val="3"/>
      <w:numFmt w:val="decimalFullWidth"/>
      <w:lvlText w:val="（%1）"/>
      <w:lvlJc w:val="left"/>
      <w:pPr>
        <w:tabs>
          <w:tab w:val="num" w:pos="3105"/>
        </w:tabs>
        <w:ind w:left="3105" w:hanging="720"/>
      </w:pPr>
      <w:rPr>
        <w:rFonts w:cs="Times New Roman" w:hint="eastAsia"/>
      </w:rPr>
    </w:lvl>
  </w:abstractNum>
  <w:abstractNum w:abstractNumId="18" w15:restartNumberingAfterBreak="0">
    <w:nsid w:val="5FD41F76"/>
    <w:multiLevelType w:val="singleLevel"/>
    <w:tmpl w:val="5732A51A"/>
    <w:lvl w:ilvl="0">
      <w:start w:val="1"/>
      <w:numFmt w:val="decimalEnclosedCircle"/>
      <w:lvlText w:val="%1"/>
      <w:lvlJc w:val="left"/>
      <w:pPr>
        <w:tabs>
          <w:tab w:val="num" w:pos="795"/>
        </w:tabs>
        <w:ind w:left="795" w:hanging="195"/>
      </w:pPr>
      <w:rPr>
        <w:rFonts w:cs="Times New Roman" w:hint="eastAsia"/>
      </w:rPr>
    </w:lvl>
  </w:abstractNum>
  <w:abstractNum w:abstractNumId="19" w15:restartNumberingAfterBreak="0">
    <w:nsid w:val="68A07F10"/>
    <w:multiLevelType w:val="singleLevel"/>
    <w:tmpl w:val="CBEA5CC8"/>
    <w:lvl w:ilvl="0">
      <w:start w:val="1"/>
      <w:numFmt w:val="decimalEnclosedCircle"/>
      <w:lvlText w:val="%1"/>
      <w:lvlJc w:val="left"/>
      <w:pPr>
        <w:tabs>
          <w:tab w:val="num" w:pos="795"/>
        </w:tabs>
        <w:ind w:left="795" w:hanging="195"/>
      </w:pPr>
      <w:rPr>
        <w:rFonts w:cs="Times New Roman" w:hint="eastAsia"/>
      </w:rPr>
    </w:lvl>
  </w:abstractNum>
  <w:abstractNum w:abstractNumId="20" w15:restartNumberingAfterBreak="0">
    <w:nsid w:val="71BC18D2"/>
    <w:multiLevelType w:val="singleLevel"/>
    <w:tmpl w:val="AF2221FA"/>
    <w:lvl w:ilvl="0">
      <w:start w:val="1"/>
      <w:numFmt w:val="decimalEnclosedCircle"/>
      <w:lvlText w:val="%1"/>
      <w:lvlJc w:val="left"/>
      <w:pPr>
        <w:tabs>
          <w:tab w:val="num" w:pos="990"/>
        </w:tabs>
        <w:ind w:left="990" w:hanging="195"/>
      </w:pPr>
      <w:rPr>
        <w:rFonts w:cs="Times New Roman" w:hint="eastAsia"/>
      </w:rPr>
    </w:lvl>
  </w:abstractNum>
  <w:abstractNum w:abstractNumId="21" w15:restartNumberingAfterBreak="0">
    <w:nsid w:val="7D14440C"/>
    <w:multiLevelType w:val="singleLevel"/>
    <w:tmpl w:val="6EB8E642"/>
    <w:lvl w:ilvl="0">
      <w:start w:val="1"/>
      <w:numFmt w:val="decimalEnclosedCircle"/>
      <w:lvlText w:val="%1"/>
      <w:lvlJc w:val="left"/>
      <w:pPr>
        <w:tabs>
          <w:tab w:val="num" w:pos="1155"/>
        </w:tabs>
        <w:ind w:left="1155" w:hanging="360"/>
      </w:pPr>
      <w:rPr>
        <w:rFonts w:cs="Times New Roman" w:hint="eastAsia"/>
      </w:rPr>
    </w:lvl>
  </w:abstractNum>
  <w:abstractNum w:abstractNumId="22"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明朝"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明朝"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3"/>
  </w:num>
  <w:num w:numId="2">
    <w:abstractNumId w:val="7"/>
  </w:num>
  <w:num w:numId="3">
    <w:abstractNumId w:val="19"/>
  </w:num>
  <w:num w:numId="4">
    <w:abstractNumId w:val="20"/>
  </w:num>
  <w:num w:numId="5">
    <w:abstractNumId w:val="21"/>
  </w:num>
  <w:num w:numId="6">
    <w:abstractNumId w:val="2"/>
  </w:num>
  <w:num w:numId="7">
    <w:abstractNumId w:val="14"/>
  </w:num>
  <w:num w:numId="8">
    <w:abstractNumId w:val="1"/>
  </w:num>
  <w:num w:numId="9">
    <w:abstractNumId w:val="11"/>
  </w:num>
  <w:num w:numId="10">
    <w:abstractNumId w:val="16"/>
  </w:num>
  <w:num w:numId="11">
    <w:abstractNumId w:val="0"/>
  </w:num>
  <w:num w:numId="12">
    <w:abstractNumId w:val="4"/>
  </w:num>
  <w:num w:numId="13">
    <w:abstractNumId w:val="18"/>
  </w:num>
  <w:num w:numId="14">
    <w:abstractNumId w:val="5"/>
  </w:num>
  <w:num w:numId="15">
    <w:abstractNumId w:val="10"/>
  </w:num>
  <w:num w:numId="16">
    <w:abstractNumId w:val="15"/>
  </w:num>
  <w:num w:numId="17">
    <w:abstractNumId w:val="8"/>
  </w:num>
  <w:num w:numId="18">
    <w:abstractNumId w:val="6"/>
  </w:num>
  <w:num w:numId="19">
    <w:abstractNumId w:val="9"/>
  </w:num>
  <w:num w:numId="20">
    <w:abstractNumId w:val="17"/>
  </w:num>
  <w:num w:numId="21">
    <w:abstractNumId w:val="12"/>
  </w:num>
  <w:num w:numId="22">
    <w:abstractNumId w:val="13"/>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0D1"/>
    <w:rsid w:val="001672BC"/>
    <w:rsid w:val="001C7CE1"/>
    <w:rsid w:val="0027072A"/>
    <w:rsid w:val="00695F13"/>
    <w:rsid w:val="006E5C6A"/>
    <w:rsid w:val="007E63AB"/>
    <w:rsid w:val="00AA1928"/>
    <w:rsid w:val="00B56AEE"/>
    <w:rsid w:val="00B710D1"/>
    <w:rsid w:val="00C20406"/>
    <w:rsid w:val="00C75DD9"/>
    <w:rsid w:val="00D65009"/>
    <w:rsid w:val="00E72663"/>
    <w:rsid w:val="00EF2831"/>
    <w:rsid w:val="00FD1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BD363C61-6E54-4F83-A37D-DD128F54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paragraph" w:styleId="1">
    <w:name w:val="heading 1"/>
    <w:basedOn w:val="a"/>
    <w:next w:val="a"/>
    <w:link w:val="10"/>
    <w:uiPriority w:val="9"/>
    <w:qFormat/>
    <w:pPr>
      <w:keepNext/>
      <w:numPr>
        <w:numId w:val="23"/>
      </w:numPr>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8918B4"/>
    <w:rPr>
      <w:rFonts w:ascii="Arial" w:eastAsia="ＭＳ ゴシック" w:hAnsi="Arial" w:cs="Times New Roman"/>
      <w:kern w:val="2"/>
      <w:sz w:val="24"/>
      <w:szCs w:val="24"/>
    </w:rPr>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8918B4"/>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8918B4"/>
    <w:rPr>
      <w:kern w:val="2"/>
      <w:sz w:val="22"/>
    </w:rPr>
  </w:style>
  <w:style w:type="paragraph" w:styleId="a7">
    <w:name w:val="Document Map"/>
    <w:basedOn w:val="a"/>
    <w:link w:val="a8"/>
    <w:uiPriority w:val="99"/>
    <w:semiHidden/>
    <w:pPr>
      <w:shd w:val="clear" w:color="auto" w:fill="000080"/>
    </w:pPr>
    <w:rPr>
      <w:rFonts w:ascii="Arial" w:eastAsia="ＭＳ ゴシック" w:hAnsi="Arial"/>
    </w:rPr>
  </w:style>
  <w:style w:type="character" w:customStyle="1" w:styleId="a8">
    <w:name w:val="見出しマップ (文字)"/>
    <w:link w:val="a7"/>
    <w:uiPriority w:val="99"/>
    <w:semiHidden/>
    <w:rsid w:val="008918B4"/>
    <w:rPr>
      <w:rFonts w:ascii="Times New Roman" w:hAnsi="Times New Roman"/>
      <w:kern w:val="2"/>
      <w:sz w:val="0"/>
      <w:szCs w:val="0"/>
    </w:rPr>
  </w:style>
  <w:style w:type="paragraph" w:styleId="a9">
    <w:name w:val="annotation text"/>
    <w:basedOn w:val="a"/>
    <w:link w:val="aa"/>
    <w:uiPriority w:val="99"/>
    <w:semiHidden/>
    <w:pPr>
      <w:jc w:val="left"/>
    </w:pPr>
  </w:style>
  <w:style w:type="character" w:customStyle="1" w:styleId="aa">
    <w:name w:val="コメント文字列 (文字)"/>
    <w:link w:val="a9"/>
    <w:uiPriority w:val="99"/>
    <w:semiHidden/>
    <w:rsid w:val="008918B4"/>
    <w:rPr>
      <w:kern w:val="2"/>
      <w:sz w:val="22"/>
    </w:rPr>
  </w:style>
  <w:style w:type="character" w:styleId="ab">
    <w:name w:val="page number"/>
    <w:uiPriority w:val="99"/>
    <w:rPr>
      <w:rFonts w:cs="Times New Roman"/>
    </w:rPr>
  </w:style>
  <w:style w:type="paragraph" w:styleId="ac">
    <w:name w:val="Balloon Text"/>
    <w:basedOn w:val="a"/>
    <w:link w:val="ad"/>
    <w:uiPriority w:val="99"/>
    <w:semiHidden/>
    <w:rPr>
      <w:rFonts w:ascii="Arial" w:eastAsia="ＭＳ ゴシック" w:hAnsi="Arial"/>
      <w:sz w:val="18"/>
      <w:szCs w:val="18"/>
    </w:rPr>
  </w:style>
  <w:style w:type="character" w:customStyle="1" w:styleId="ad">
    <w:name w:val="吹き出し (文字)"/>
    <w:link w:val="ac"/>
    <w:uiPriority w:val="99"/>
    <w:semiHidden/>
    <w:rsid w:val="008918B4"/>
    <w:rPr>
      <w:rFonts w:ascii="Arial" w:eastAsia="ＭＳ ゴシック" w:hAnsi="Arial" w:cs="Times New Roman"/>
      <w:kern w:val="2"/>
      <w:sz w:val="0"/>
      <w:szCs w:val="0"/>
    </w:rPr>
  </w:style>
  <w:style w:type="character" w:styleId="ae">
    <w:name w:val="annotation reference"/>
    <w:uiPriority w:val="99"/>
    <w:semiHidden/>
    <w:rPr>
      <w:sz w:val="18"/>
    </w:rPr>
  </w:style>
  <w:style w:type="paragraph" w:styleId="af">
    <w:name w:val="annotation subject"/>
    <w:basedOn w:val="a9"/>
    <w:next w:val="a9"/>
    <w:link w:val="af0"/>
    <w:uiPriority w:val="99"/>
    <w:semiHidden/>
    <w:rPr>
      <w:b/>
      <w:bCs/>
    </w:rPr>
  </w:style>
  <w:style w:type="character" w:customStyle="1" w:styleId="af0">
    <w:name w:val="コメント内容 (文字)"/>
    <w:link w:val="af"/>
    <w:uiPriority w:val="99"/>
    <w:semiHidden/>
    <w:rsid w:val="008918B4"/>
    <w:rPr>
      <w:b/>
      <w:bCs/>
      <w:kern w:val="2"/>
      <w:sz w:val="22"/>
    </w:rPr>
  </w:style>
  <w:style w:type="paragraph" w:customStyle="1" w:styleId="af1">
    <w:name w:val="部内限"/>
    <w:basedOn w:val="a"/>
    <w:pPr>
      <w:adjustRightInd w:val="0"/>
      <w:jc w:val="right"/>
    </w:pPr>
    <w:rPr>
      <w:rFonts w:ascii="ＭＳ ゴシック" w:eastAsia="ＭＳ ゴシック" w:hAnsi="ＭＳ ゴシック" w:cs="ＭＳ 明朝"/>
      <w:b/>
      <w:b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5995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5B6CF-18D3-40FB-9129-6F601FE6E994}"/>
</file>

<file path=customXml/itemProps2.xml><?xml version="1.0" encoding="utf-8"?>
<ds:datastoreItem xmlns:ds="http://schemas.openxmlformats.org/officeDocument/2006/customXml" ds:itemID="{98878D5B-20C4-4E19-BF32-39B4AF2D1DE9}"/>
</file>

<file path=customXml/itemProps3.xml><?xml version="1.0" encoding="utf-8"?>
<ds:datastoreItem xmlns:ds="http://schemas.openxmlformats.org/officeDocument/2006/customXml" ds:itemID="{02F80C8C-ABB9-410A-A39C-1361253003C2}"/>
</file>

<file path=docProps/app.xml><?xml version="1.0" encoding="utf-8"?>
<Properties xmlns="http://schemas.openxmlformats.org/officeDocument/2006/extended-properties" xmlns:vt="http://schemas.openxmlformats.org/officeDocument/2006/docPropsVTypes">
  <Template>Normal.dotm</Template>
  <TotalTime>588</TotalTime>
  <Pages>2</Pages>
  <Words>113</Words>
  <Characters>646</Characters>
  <Application>Microsoft Office Word</Application>
  <DocSecurity>0</DocSecurity>
  <Lines>5</Lines>
  <Paragraphs>1</Paragraphs>
  <ScaleCrop>false</ScaleCrop>
  <Manager/>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2015-08-31T09:51:00Z</cp:lastPrinted>
  <dcterms:created xsi:type="dcterms:W3CDTF">2007-03-08T01:40:00Z</dcterms:created>
  <dcterms:modified xsi:type="dcterms:W3CDTF">2017-08-09T01:23:00Z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